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B274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3FAFE455" w14:textId="77777777" w:rsidR="000838C5" w:rsidRPr="003E4F49" w:rsidRDefault="000838C5" w:rsidP="0088610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3E4F49">
        <w:rPr>
          <w:sz w:val="24"/>
          <w:szCs w:val="24"/>
        </w:rPr>
        <w:t>Credit 1</w:t>
      </w:r>
      <w:r w:rsidR="00E37F06" w:rsidRPr="003E4F49">
        <w:rPr>
          <w:sz w:val="24"/>
          <w:szCs w:val="24"/>
        </w:rPr>
        <w:t>2</w:t>
      </w:r>
    </w:p>
    <w:p w14:paraId="099AED0C" w14:textId="4F99B8A9" w:rsidR="005C34D2" w:rsidRPr="003E4F49" w:rsidRDefault="005C34D2" w:rsidP="0088610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3E4F49">
        <w:rPr>
          <w:sz w:val="24"/>
          <w:szCs w:val="24"/>
        </w:rPr>
        <w:t>Design Review Submission</w:t>
      </w:r>
      <w:r w:rsidRPr="003E4F49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37626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40D92" w:rsidRPr="003E4F49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3E4F49">
        <w:rPr>
          <w:sz w:val="24"/>
          <w:szCs w:val="24"/>
        </w:rPr>
        <w:tab/>
        <w:t>As Built Submission</w:t>
      </w:r>
      <w:r w:rsidRPr="003E4F49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07900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396CF0" w:rsidRPr="003E4F49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3E4F49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87"/>
        <w:gridCol w:w="960"/>
        <w:gridCol w:w="3020"/>
        <w:gridCol w:w="960"/>
      </w:tblGrid>
      <w:tr w:rsidR="005C34D2" w:rsidRPr="003E4F49" w14:paraId="26FD6FBB" w14:textId="77777777" w:rsidTr="005B5A2C">
        <w:tc>
          <w:tcPr>
            <w:tcW w:w="2263" w:type="pct"/>
          </w:tcPr>
          <w:p w14:paraId="17848B80" w14:textId="77777777" w:rsidR="005C34D2" w:rsidRPr="003E4F49" w:rsidRDefault="005C34D2" w:rsidP="00886107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2" w:type="pct"/>
          </w:tcPr>
          <w:p w14:paraId="52E8726F" w14:textId="77777777" w:rsidR="005C34D2" w:rsidRPr="003E4F49" w:rsidRDefault="00562544" w:rsidP="0088610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6</w:t>
            </w:r>
          </w:p>
        </w:tc>
        <w:tc>
          <w:tcPr>
            <w:tcW w:w="1673" w:type="pct"/>
          </w:tcPr>
          <w:p w14:paraId="3A7AEA5C" w14:textId="77777777" w:rsidR="005C34D2" w:rsidRPr="003E4F49" w:rsidRDefault="005C34D2" w:rsidP="0088610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  <w:vAlign w:val="center"/>
          </w:tcPr>
          <w:p w14:paraId="187DA3B1" w14:textId="77777777" w:rsidR="005C34D2" w:rsidRPr="003E4F49" w:rsidRDefault="00886107" w:rsidP="00886107">
            <w:pPr>
              <w:pStyle w:val="Bluetext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[</w:t>
            </w:r>
            <w:r w:rsidR="005C34D2" w:rsidRPr="003E4F49">
              <w:rPr>
                <w:sz w:val="24"/>
                <w:szCs w:val="24"/>
              </w:rPr>
              <w:t>#</w:t>
            </w:r>
            <w:r w:rsidRPr="003E4F49">
              <w:rPr>
                <w:sz w:val="24"/>
                <w:szCs w:val="24"/>
              </w:rPr>
              <w:t>]</w:t>
            </w:r>
          </w:p>
        </w:tc>
      </w:tr>
    </w:tbl>
    <w:p w14:paraId="63B415C6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991"/>
        <w:gridCol w:w="4326"/>
        <w:gridCol w:w="1109"/>
        <w:gridCol w:w="995"/>
      </w:tblGrid>
      <w:tr w:rsidR="000838C5" w14:paraId="6A2C61CE" w14:textId="77777777" w:rsidTr="005B5A2C">
        <w:tc>
          <w:tcPr>
            <w:tcW w:w="336" w:type="pct"/>
          </w:tcPr>
          <w:p w14:paraId="0EB439A7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1103" w:type="pct"/>
            <w:vAlign w:val="center"/>
          </w:tcPr>
          <w:p w14:paraId="331484A6" w14:textId="77777777" w:rsidR="000838C5" w:rsidRPr="007006FE" w:rsidRDefault="000838C5" w:rsidP="00267FD8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96" w:type="pct"/>
            <w:vAlign w:val="center"/>
          </w:tcPr>
          <w:p w14:paraId="3531AAFF" w14:textId="77777777" w:rsidR="000838C5" w:rsidRPr="007006FE" w:rsidRDefault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  <w:vAlign w:val="center"/>
          </w:tcPr>
          <w:p w14:paraId="4D79D88B" w14:textId="77777777" w:rsidR="000838C5" w:rsidRPr="00017B56" w:rsidRDefault="000838C5" w:rsidP="005B5A2C">
            <w:pPr>
              <w:jc w:val="center"/>
              <w:rPr>
                <w:rStyle w:val="StyleBold"/>
                <w:color w:val="8064A2" w:themeColor="accent4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51" w:type="pct"/>
            <w:vAlign w:val="center"/>
          </w:tcPr>
          <w:p w14:paraId="56753984" w14:textId="77777777" w:rsidR="000838C5" w:rsidRPr="00017B56" w:rsidRDefault="000838C5" w:rsidP="005B5A2C">
            <w:pPr>
              <w:jc w:val="center"/>
              <w:rPr>
                <w:rStyle w:val="StyleBold"/>
                <w:color w:val="8064A2" w:themeColor="accent4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0757128A" w14:textId="77777777" w:rsidTr="003E4F49">
        <w:tc>
          <w:tcPr>
            <w:tcW w:w="336" w:type="pct"/>
            <w:vAlign w:val="center"/>
          </w:tcPr>
          <w:p w14:paraId="43B10868" w14:textId="77777777" w:rsidR="003B4D19" w:rsidRPr="001D7B46" w:rsidRDefault="00E45DAF" w:rsidP="00E37F06">
            <w:pPr>
              <w:rPr>
                <w:b/>
              </w:rPr>
            </w:pPr>
            <w:r w:rsidRPr="001D7B46">
              <w:rPr>
                <w:b/>
              </w:rPr>
              <w:t>1</w:t>
            </w:r>
            <w:r w:rsidR="00E37F06">
              <w:rPr>
                <w:b/>
              </w:rPr>
              <w:t>2</w:t>
            </w:r>
            <w:r w:rsidR="007771E3" w:rsidRPr="001D7B46">
              <w:rPr>
                <w:b/>
              </w:rPr>
              <w:t>.1</w:t>
            </w:r>
          </w:p>
        </w:tc>
        <w:tc>
          <w:tcPr>
            <w:tcW w:w="1103" w:type="pct"/>
            <w:vAlign w:val="center"/>
          </w:tcPr>
          <w:p w14:paraId="799C5F2F" w14:textId="77777777" w:rsidR="003B4D19" w:rsidRPr="001D7B46" w:rsidRDefault="00FD11B3">
            <w:pPr>
              <w:rPr>
                <w:b/>
              </w:rPr>
            </w:pPr>
            <w:r>
              <w:rPr>
                <w:b/>
              </w:rPr>
              <w:t>P</w:t>
            </w:r>
            <w:r w:rsidRPr="004517D1">
              <w:rPr>
                <w:b/>
              </w:rPr>
              <w:t xml:space="preserve">aints, </w:t>
            </w:r>
            <w:r w:rsidR="00267FD8" w:rsidRPr="004517D1">
              <w:rPr>
                <w:b/>
              </w:rPr>
              <w:t>Adhesives</w:t>
            </w:r>
            <w:r w:rsidRPr="004517D1">
              <w:rPr>
                <w:b/>
              </w:rPr>
              <w:t xml:space="preserve">, </w:t>
            </w:r>
            <w:r w:rsidR="00267FD8" w:rsidRPr="004517D1">
              <w:rPr>
                <w:b/>
              </w:rPr>
              <w:t xml:space="preserve">Sealants </w:t>
            </w:r>
            <w:r w:rsidRPr="004517D1">
              <w:rPr>
                <w:b/>
              </w:rPr>
              <w:t xml:space="preserve">and </w:t>
            </w:r>
            <w:r w:rsidR="00267FD8" w:rsidRPr="004517D1">
              <w:rPr>
                <w:b/>
              </w:rPr>
              <w:t>Carpets</w:t>
            </w:r>
          </w:p>
        </w:tc>
        <w:tc>
          <w:tcPr>
            <w:tcW w:w="2396" w:type="pct"/>
          </w:tcPr>
          <w:p w14:paraId="7EFC935E" w14:textId="77777777" w:rsidR="001A76C9" w:rsidRDefault="00E45DAF">
            <w:r>
              <w:t>A</w:t>
            </w:r>
            <w:r w:rsidR="0012299E">
              <w:t xml:space="preserve">t least 95% (by </w:t>
            </w:r>
            <w:r w:rsidR="00267FD8">
              <w:t>volume</w:t>
            </w:r>
            <w:r w:rsidR="00240D92">
              <w:t>)</w:t>
            </w:r>
            <w:r w:rsidR="0012299E">
              <w:t xml:space="preserve"> of a</w:t>
            </w:r>
            <w:r w:rsidRPr="008854F6">
              <w:t>ll inter</w:t>
            </w:r>
            <w:r>
              <w:t xml:space="preserve">nally applied paints, adhesives, </w:t>
            </w:r>
            <w:proofErr w:type="gramStart"/>
            <w:r w:rsidRPr="008854F6">
              <w:t>sealants</w:t>
            </w:r>
            <w:proofErr w:type="gramEnd"/>
            <w:r w:rsidRPr="008854F6">
              <w:t xml:space="preserve"> </w:t>
            </w:r>
            <w:r>
              <w:t xml:space="preserve">and carpets </w:t>
            </w:r>
            <w:r w:rsidRPr="008854F6">
              <w:t xml:space="preserve">meet </w:t>
            </w:r>
            <w:r w:rsidRPr="007D38DB">
              <w:t>stipulated</w:t>
            </w:r>
            <w:r w:rsidRPr="008854F6">
              <w:t xml:space="preserve"> ‘Total VOC Limits’</w:t>
            </w:r>
            <w:r w:rsidR="00267FD8">
              <w:t>;</w:t>
            </w:r>
            <w:r w:rsidRPr="008854F6">
              <w:t xml:space="preserve"> or </w:t>
            </w:r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 w:rsidR="00E37F06">
              <w:t>fitout</w:t>
            </w:r>
            <w:r w:rsidR="001D0C37">
              <w:t>.</w:t>
            </w:r>
          </w:p>
        </w:tc>
        <w:tc>
          <w:tcPr>
            <w:tcW w:w="614" w:type="pct"/>
            <w:vAlign w:val="center"/>
          </w:tcPr>
          <w:p w14:paraId="3AAE82BF" w14:textId="77777777" w:rsidR="001A76C9" w:rsidRDefault="00562544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53DAAE21" w14:textId="77777777" w:rsidR="001A76C9" w:rsidRPr="005B5A2C" w:rsidRDefault="00267FD8" w:rsidP="003E4F49">
            <w:pPr>
              <w:pStyle w:val="Bluetext"/>
              <w:jc w:val="center"/>
            </w:pPr>
            <w:r w:rsidRPr="005B5A2C">
              <w:t>[#]</w:t>
            </w:r>
          </w:p>
        </w:tc>
      </w:tr>
      <w:tr w:rsidR="00267FD8" w14:paraId="2F05D865" w14:textId="77777777" w:rsidTr="003E4F49">
        <w:tc>
          <w:tcPr>
            <w:tcW w:w="336" w:type="pct"/>
            <w:vAlign w:val="center"/>
          </w:tcPr>
          <w:p w14:paraId="326EF6D9" w14:textId="77777777" w:rsidR="00267FD8" w:rsidRPr="001D7B46" w:rsidRDefault="00267FD8" w:rsidP="00E37F06">
            <w:pPr>
              <w:rPr>
                <w:b/>
              </w:rPr>
            </w:pPr>
            <w:r w:rsidRPr="001D7B46">
              <w:rPr>
                <w:b/>
              </w:rPr>
              <w:t>1</w:t>
            </w:r>
            <w:r>
              <w:rPr>
                <w:b/>
              </w:rPr>
              <w:t>2</w:t>
            </w:r>
            <w:r w:rsidRPr="001D7B46">
              <w:rPr>
                <w:b/>
              </w:rPr>
              <w:t>.2</w:t>
            </w:r>
          </w:p>
        </w:tc>
        <w:tc>
          <w:tcPr>
            <w:tcW w:w="1103" w:type="pct"/>
            <w:vAlign w:val="center"/>
          </w:tcPr>
          <w:p w14:paraId="6600BDF1" w14:textId="77777777" w:rsidR="00267FD8" w:rsidRPr="001D7B46" w:rsidRDefault="00267FD8">
            <w:pPr>
              <w:rPr>
                <w:b/>
              </w:rPr>
            </w:pPr>
            <w:r>
              <w:rPr>
                <w:b/>
              </w:rPr>
              <w:t>E</w:t>
            </w:r>
            <w:r w:rsidRPr="004517D1">
              <w:rPr>
                <w:b/>
              </w:rPr>
              <w:t>ngineered Wood Products</w:t>
            </w:r>
          </w:p>
        </w:tc>
        <w:tc>
          <w:tcPr>
            <w:tcW w:w="2396" w:type="pct"/>
          </w:tcPr>
          <w:p w14:paraId="4583C1F5" w14:textId="77777777" w:rsidR="00267FD8" w:rsidRDefault="00267FD8">
            <w:r>
              <w:t xml:space="preserve">At least 95% (by </w:t>
            </w:r>
            <w:r w:rsidR="00A8278F">
              <w:t>area</w:t>
            </w:r>
            <w:r>
              <w:t>) of a</w:t>
            </w:r>
            <w:r w:rsidRPr="008854F6">
              <w:t xml:space="preserve">ll engineered wood products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>;</w:t>
            </w:r>
            <w:r w:rsidRPr="008854F6">
              <w:t xml:space="preserve"> or no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14" w:type="pct"/>
            <w:vAlign w:val="center"/>
          </w:tcPr>
          <w:p w14:paraId="6AB4B40F" w14:textId="77777777" w:rsidR="00267FD8" w:rsidRDefault="00267FD8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316C9E68" w14:textId="77777777" w:rsidR="00267FD8" w:rsidRDefault="00267FD8" w:rsidP="003E4F49">
            <w:pPr>
              <w:pStyle w:val="Bluetext"/>
              <w:jc w:val="center"/>
            </w:pPr>
            <w:r w:rsidRPr="00657352">
              <w:t>[#]</w:t>
            </w:r>
          </w:p>
        </w:tc>
      </w:tr>
      <w:tr w:rsidR="00267FD8" w14:paraId="68D74460" w14:textId="77777777" w:rsidTr="003E4F49">
        <w:tblPrEx>
          <w:tblLook w:val="04A0" w:firstRow="1" w:lastRow="0" w:firstColumn="1" w:lastColumn="0" w:noHBand="0" w:noVBand="1"/>
        </w:tblPrEx>
        <w:tc>
          <w:tcPr>
            <w:tcW w:w="336" w:type="pct"/>
          </w:tcPr>
          <w:p w14:paraId="0E4B61A7" w14:textId="77777777" w:rsidR="00267FD8" w:rsidRPr="001D7B46" w:rsidRDefault="00267FD8" w:rsidP="00296E45">
            <w:pPr>
              <w:rPr>
                <w:b/>
              </w:rPr>
            </w:pPr>
            <w:r>
              <w:rPr>
                <w:b/>
              </w:rPr>
              <w:t>12.3</w:t>
            </w:r>
          </w:p>
        </w:tc>
        <w:tc>
          <w:tcPr>
            <w:tcW w:w="1103" w:type="pct"/>
          </w:tcPr>
          <w:p w14:paraId="7CEDF7AA" w14:textId="77777777" w:rsidR="00267FD8" w:rsidRDefault="00267FD8" w:rsidP="00296E45">
            <w:pPr>
              <w:rPr>
                <w:b/>
              </w:rPr>
            </w:pPr>
            <w:r>
              <w:rPr>
                <w:b/>
              </w:rPr>
              <w:t>Indoor Plants</w:t>
            </w:r>
          </w:p>
        </w:tc>
        <w:tc>
          <w:tcPr>
            <w:tcW w:w="2396" w:type="pct"/>
          </w:tcPr>
          <w:p w14:paraId="50433735" w14:textId="77777777" w:rsidR="00267FD8" w:rsidRDefault="00267FD8" w:rsidP="00296E45">
            <w:r>
              <w:t>Indoor plants are distributed across the nominated area and are maintained.</w:t>
            </w:r>
          </w:p>
        </w:tc>
        <w:tc>
          <w:tcPr>
            <w:tcW w:w="614" w:type="pct"/>
            <w:vAlign w:val="center"/>
          </w:tcPr>
          <w:p w14:paraId="3DA9CF3C" w14:textId="77777777" w:rsidR="00267FD8" w:rsidRDefault="00267FD8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3680089D" w14:textId="77777777" w:rsidR="00267FD8" w:rsidRDefault="00267FD8" w:rsidP="003E4F49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657352">
              <w:t>[#]</w:t>
            </w:r>
          </w:p>
        </w:tc>
      </w:tr>
    </w:tbl>
    <w:p w14:paraId="256712CF" w14:textId="77777777" w:rsidR="009E45D5" w:rsidRDefault="009E45D5" w:rsidP="00543FCE">
      <w:bookmarkStart w:id="1" w:name="h.fwvpjw869anz"/>
      <w:bookmarkEnd w:id="1"/>
    </w:p>
    <w:p w14:paraId="7E49534E" w14:textId="77777777" w:rsidR="003E4F49" w:rsidRPr="00FA0164" w:rsidRDefault="003E4F49" w:rsidP="003E4F49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E4F49" w:rsidRPr="00FA0164" w14:paraId="76773DFD" w14:textId="77777777" w:rsidTr="000601D6">
        <w:tc>
          <w:tcPr>
            <w:tcW w:w="3994" w:type="pct"/>
            <w:vAlign w:val="center"/>
          </w:tcPr>
          <w:p w14:paraId="5E0DDBCF" w14:textId="5ABB13C0" w:rsidR="003E4F49" w:rsidRPr="00FA0164" w:rsidRDefault="003E4F49" w:rsidP="000601D6">
            <w:r w:rsidRPr="00FA0164">
              <w:t xml:space="preserve">There are no project-specific </w:t>
            </w:r>
            <w:r w:rsidR="00A22B92">
              <w:t>T</w:t>
            </w:r>
            <w:r w:rsidRPr="00FA0164">
              <w:t xml:space="preserve">echnical </w:t>
            </w:r>
            <w:r w:rsidR="00A22B92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4B6736F" w14:textId="77777777" w:rsidR="003E4F49" w:rsidRPr="00FA0164" w:rsidRDefault="008B7375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49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E4F49" w:rsidRPr="00FA0164" w14:paraId="43099D4D" w14:textId="77777777" w:rsidTr="000601D6">
        <w:tc>
          <w:tcPr>
            <w:tcW w:w="3994" w:type="pct"/>
            <w:vAlign w:val="center"/>
          </w:tcPr>
          <w:p w14:paraId="57921CDA" w14:textId="7E0F6A9E" w:rsidR="003E4F49" w:rsidRPr="00FA0164" w:rsidRDefault="003E4F49" w:rsidP="000601D6">
            <w:r w:rsidRPr="00FA0164">
              <w:t xml:space="preserve">There are project-specific </w:t>
            </w:r>
            <w:r w:rsidR="00A22B92">
              <w:t>T</w:t>
            </w:r>
            <w:r w:rsidRPr="00FA0164">
              <w:t xml:space="preserve">echnical </w:t>
            </w:r>
            <w:r w:rsidR="00A22B92">
              <w:t>Q</w:t>
            </w:r>
            <w:r w:rsidRPr="00FA0164">
              <w:t xml:space="preserve">uestions for this credit and all responses received from the </w:t>
            </w:r>
            <w:r w:rsidR="008B139E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1B69C079" w14:textId="77777777" w:rsidR="003E4F49" w:rsidRPr="00FA0164" w:rsidRDefault="008B7375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49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70114C4D" w14:textId="77777777" w:rsidR="00235DA3" w:rsidRPr="00896A32" w:rsidRDefault="00235DA3" w:rsidP="00235DA3">
      <w:pPr>
        <w:pStyle w:val="Heading2"/>
        <w:rPr>
          <w:rFonts w:eastAsia="Arial" w:cstheme="minorHAnsi"/>
          <w:caps w:val="0"/>
          <w:noProof w:val="0"/>
          <w:color w:val="auto"/>
          <w:sz w:val="20"/>
          <w:szCs w:val="22"/>
        </w:rPr>
      </w:pPr>
      <w:r w:rsidRPr="00896A32">
        <w:rPr>
          <w:rFonts w:eastAsia="Arial" w:cstheme="minorHAnsi"/>
          <w:caps w:val="0"/>
          <w:noProof w:val="0"/>
          <w:color w:val="auto"/>
          <w:sz w:val="20"/>
          <w:szCs w:val="22"/>
        </w:rPr>
        <w:t>Plea</w:t>
      </w:r>
      <w:r>
        <w:rPr>
          <w:rFonts w:eastAsia="Arial" w:cstheme="minorHAnsi"/>
          <w:caps w:val="0"/>
          <w:noProof w:val="0"/>
          <w:color w:val="auto"/>
          <w:sz w:val="20"/>
          <w:szCs w:val="22"/>
        </w:rPr>
        <w:t xml:space="preserve">se justify if NA is claimed </w:t>
      </w:r>
    </w:p>
    <w:p w14:paraId="62A918C3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27D52C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F29B4C6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090E2F" w14:textId="77777777" w:rsidR="00235DA3" w:rsidRDefault="00235DA3" w:rsidP="00235DA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F60428B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AE5C40F" w14:textId="77777777" w:rsidR="00CC3B44" w:rsidRDefault="00E45DAF" w:rsidP="007771E3">
      <w:pPr>
        <w:pStyle w:val="Heading2"/>
      </w:pPr>
      <w:r>
        <w:lastRenderedPageBreak/>
        <w:t>1</w:t>
      </w:r>
      <w:r w:rsidR="00E37F06">
        <w:t>2</w:t>
      </w:r>
      <w:r>
        <w:t xml:space="preserve">.1 </w:t>
      </w:r>
      <w:r w:rsidR="00FD11B3">
        <w:t xml:space="preserve">paints, adhesives, </w:t>
      </w:r>
      <w:r w:rsidR="00FD11B3" w:rsidRPr="008854F6">
        <w:t xml:space="preserve">sealants </w:t>
      </w:r>
      <w:r w:rsidR="00FD11B3">
        <w:t>and carpets</w:t>
      </w:r>
    </w:p>
    <w:p w14:paraId="3B9F4D24" w14:textId="77777777" w:rsidR="00267FD8" w:rsidRPr="005B5A2C" w:rsidRDefault="00267FD8" w:rsidP="005B5A2C">
      <w:r>
        <w:t>Please select one of the following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45DAF" w14:paraId="1A10EDA4" w14:textId="77777777" w:rsidTr="00E37F06">
        <w:tc>
          <w:tcPr>
            <w:tcW w:w="4074" w:type="pct"/>
            <w:vAlign w:val="center"/>
          </w:tcPr>
          <w:p w14:paraId="695F21D0" w14:textId="19B49F7E" w:rsidR="00E45DAF" w:rsidRPr="003A2BE3" w:rsidRDefault="00533440">
            <w:r>
              <w:t>95%of a</w:t>
            </w:r>
            <w:r w:rsidRPr="008854F6">
              <w:t>ll inter</w:t>
            </w:r>
            <w:r>
              <w:t xml:space="preserve">nally applied paints, adhesives, </w:t>
            </w:r>
            <w:proofErr w:type="gramStart"/>
            <w:r w:rsidRPr="008854F6">
              <w:t xml:space="preserve">sealants </w:t>
            </w:r>
            <w:r>
              <w:t xml:space="preserve"> (</w:t>
            </w:r>
            <w:proofErr w:type="gramEnd"/>
            <w:r>
              <w:t xml:space="preserve">by volume) and carpets  (by area) </w:t>
            </w:r>
            <w:r w:rsidRPr="008854F6">
              <w:t xml:space="preserve">meet </w:t>
            </w:r>
            <w:r>
              <w:t xml:space="preserve">the </w:t>
            </w:r>
            <w:r w:rsidRPr="007D38DB">
              <w:t>stipulated</w:t>
            </w:r>
            <w:r w:rsidRPr="008854F6">
              <w:t xml:space="preserve"> ‘Total VOC Limits’</w:t>
            </w:r>
            <w:r>
              <w:t xml:space="preserve"> of 13.1.1 and 13.1.2 as applicable; or products are certified under a Product Certification Scheme.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10A33" w14:textId="77777777" w:rsidR="00E45DAF" w:rsidRPr="003A2BE3" w:rsidRDefault="00396CF0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182F7050" w14:textId="77777777" w:rsidTr="00E37F06">
        <w:tc>
          <w:tcPr>
            <w:tcW w:w="4074" w:type="pct"/>
            <w:vAlign w:val="center"/>
          </w:tcPr>
          <w:p w14:paraId="16797F61" w14:textId="77777777" w:rsidR="00E45DAF" w:rsidRPr="003A2BE3" w:rsidRDefault="00E45DAF" w:rsidP="00E37F06">
            <w:r>
              <w:t xml:space="preserve">No paints, adhesives, </w:t>
            </w:r>
            <w:proofErr w:type="gramStart"/>
            <w:r w:rsidRPr="008854F6">
              <w:t>sealants</w:t>
            </w:r>
            <w:proofErr w:type="gramEnd"/>
            <w:r w:rsidRPr="008854F6">
              <w:t xml:space="preserve"> </w:t>
            </w:r>
            <w:r>
              <w:t xml:space="preserve">or carpets are </w:t>
            </w:r>
            <w:r w:rsidRPr="008854F6">
              <w:t xml:space="preserve">used in the </w:t>
            </w:r>
            <w:r w:rsidR="00E37F06">
              <w:t>project</w:t>
            </w:r>
            <w:r w:rsidR="001D0C37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186033" w14:textId="77777777" w:rsidR="00E45DAF" w:rsidRPr="003A2BE3" w:rsidRDefault="00396CF0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F47EE2" w14:textId="77777777" w:rsidR="009804D5" w:rsidRDefault="009804D5" w:rsidP="005B5A2C">
      <w:pPr>
        <w:pStyle w:val="Heading3"/>
        <w:numPr>
          <w:ilvl w:val="0"/>
          <w:numId w:val="0"/>
        </w:numPr>
        <w:ind w:left="720" w:hanging="720"/>
        <w:rPr>
          <w:rStyle w:val="StyleBold"/>
          <w:b w:val="0"/>
          <w:caps w:val="0"/>
          <w:color w:val="000000"/>
          <w:sz w:val="20"/>
          <w:szCs w:val="22"/>
        </w:rPr>
      </w:pPr>
    </w:p>
    <w:p w14:paraId="34B48B6E" w14:textId="77777777" w:rsidR="00FD11B3" w:rsidRDefault="00A8278F" w:rsidP="005B5A2C">
      <w:pPr>
        <w:pStyle w:val="Heading3"/>
        <w:numPr>
          <w:ilvl w:val="0"/>
          <w:numId w:val="0"/>
        </w:numPr>
        <w:ind w:left="720" w:hanging="720"/>
        <w:rPr>
          <w:color w:val="000000"/>
          <w:sz w:val="20"/>
          <w:szCs w:val="22"/>
        </w:rPr>
      </w:pPr>
      <w:r>
        <w:rPr>
          <w:rStyle w:val="StyleBold"/>
          <w:b w:val="0"/>
        </w:rPr>
        <w:t xml:space="preserve">12.1.1 Paints, Adhesives and sealants </w:t>
      </w:r>
    </w:p>
    <w:p w14:paraId="0D55C106" w14:textId="77777777" w:rsidR="009804D5" w:rsidRDefault="009804D5" w:rsidP="009804D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2DDAB04A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A9C7B2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15ED613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476BA5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F9837D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3637A4" w14:textId="77777777" w:rsidR="007771E3" w:rsidRPr="004C50E3" w:rsidRDefault="00073B4D" w:rsidP="001C55B2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All paints used </w:t>
      </w:r>
      <w:r w:rsidR="006516EB">
        <w:rPr>
          <w:rFonts w:eastAsia="Arial"/>
          <w:caps w:val="0"/>
          <w:noProof w:val="0"/>
          <w:color w:val="000000"/>
          <w:sz w:val="20"/>
          <w:szCs w:val="22"/>
        </w:rPr>
        <w:t>i</w:t>
      </w:r>
      <w:r>
        <w:rPr>
          <w:rFonts w:eastAsia="Arial"/>
          <w:caps w:val="0"/>
          <w:noProof w:val="0"/>
          <w:color w:val="000000"/>
          <w:sz w:val="20"/>
          <w:szCs w:val="22"/>
        </w:rPr>
        <w:t>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073B4D" w14:paraId="47976A81" w14:textId="77777777" w:rsidTr="00FD11B3">
        <w:tc>
          <w:tcPr>
            <w:tcW w:w="9243" w:type="dxa"/>
            <w:gridSpan w:val="6"/>
          </w:tcPr>
          <w:p w14:paraId="42015144" w14:textId="77777777" w:rsidR="00073B4D" w:rsidRPr="004770A9" w:rsidRDefault="00240D92" w:rsidP="005B5A2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  <w:bCs/>
                <w:caps w:val="0"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12.1.1 </w:t>
            </w:r>
            <w:r w:rsidR="00073B4D">
              <w:rPr>
                <w:rStyle w:val="StyleBold"/>
                <w:b w:val="0"/>
              </w:rPr>
              <w:t>paint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</w:t>
            </w:r>
            <w:r>
              <w:rPr>
                <w:rStyle w:val="StyleBold"/>
                <w:b w:val="0"/>
              </w:rPr>
              <w:t>– Summary table</w:t>
            </w:r>
          </w:p>
        </w:tc>
      </w:tr>
      <w:tr w:rsidR="00073B4D" w14:paraId="7B19582F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16DDB7AC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52DC0F09" w14:textId="77777777" w:rsidR="00073B4D" w:rsidRDefault="009804D5">
            <w:pPr>
              <w:rPr>
                <w:rStyle w:val="StyleBold"/>
              </w:rPr>
            </w:pPr>
            <w:r>
              <w:rPr>
                <w:rStyle w:val="StyleBold"/>
              </w:rPr>
              <w:t>Volume</w:t>
            </w:r>
            <w:r w:rsidR="001D5F16">
              <w:rPr>
                <w:rStyle w:val="StyleBold"/>
              </w:rPr>
              <w:t xml:space="preserve"> (L)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5F39A608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41A371F9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36583AF8" w14:textId="77777777" w:rsidR="00073B4D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Reference to </w:t>
            </w:r>
            <w:r w:rsidR="00A8278F">
              <w:rPr>
                <w:rStyle w:val="StyleBold"/>
              </w:rPr>
              <w:t>Product Certification (12.1.1A) or Laboratory Testing (12.1.1B)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71DB09F1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Compliant (</w:t>
            </w:r>
            <w:r w:rsidR="00A8278F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A8278F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073B4D" w14:paraId="7F8ABB70" w14:textId="77777777" w:rsidTr="00FD11B3">
        <w:tc>
          <w:tcPr>
            <w:tcW w:w="1540" w:type="dxa"/>
          </w:tcPr>
          <w:p w14:paraId="16590A2C" w14:textId="77777777" w:rsidR="00073B4D" w:rsidRDefault="00073B4D" w:rsidP="00C621B9"/>
        </w:tc>
        <w:tc>
          <w:tcPr>
            <w:tcW w:w="1541" w:type="dxa"/>
          </w:tcPr>
          <w:p w14:paraId="70E800A4" w14:textId="77777777" w:rsidR="00073B4D" w:rsidRDefault="00073B4D" w:rsidP="00C621B9"/>
        </w:tc>
        <w:tc>
          <w:tcPr>
            <w:tcW w:w="1540" w:type="dxa"/>
          </w:tcPr>
          <w:p w14:paraId="0F6D786F" w14:textId="77777777" w:rsidR="00073B4D" w:rsidRDefault="00073B4D" w:rsidP="00C621B9"/>
        </w:tc>
        <w:tc>
          <w:tcPr>
            <w:tcW w:w="1541" w:type="dxa"/>
          </w:tcPr>
          <w:p w14:paraId="75B200AE" w14:textId="77777777" w:rsidR="00073B4D" w:rsidRDefault="00073B4D" w:rsidP="00C621B9"/>
        </w:tc>
        <w:tc>
          <w:tcPr>
            <w:tcW w:w="1540" w:type="dxa"/>
          </w:tcPr>
          <w:p w14:paraId="48D1028E" w14:textId="77777777" w:rsidR="00073B4D" w:rsidRDefault="00073B4D" w:rsidP="00C621B9"/>
        </w:tc>
        <w:tc>
          <w:tcPr>
            <w:tcW w:w="1541" w:type="dxa"/>
          </w:tcPr>
          <w:p w14:paraId="155BD86E" w14:textId="77777777" w:rsidR="00073B4D" w:rsidRDefault="00073B4D" w:rsidP="00C621B9"/>
        </w:tc>
      </w:tr>
      <w:tr w:rsidR="00073B4D" w14:paraId="53BB16F8" w14:textId="77777777" w:rsidTr="00FD11B3">
        <w:tc>
          <w:tcPr>
            <w:tcW w:w="1540" w:type="dxa"/>
          </w:tcPr>
          <w:p w14:paraId="0845C2D5" w14:textId="77777777" w:rsidR="00073B4D" w:rsidRDefault="00073B4D" w:rsidP="00C621B9"/>
        </w:tc>
        <w:tc>
          <w:tcPr>
            <w:tcW w:w="1541" w:type="dxa"/>
          </w:tcPr>
          <w:p w14:paraId="775024B1" w14:textId="77777777" w:rsidR="00073B4D" w:rsidRDefault="00073B4D" w:rsidP="00C621B9"/>
        </w:tc>
        <w:tc>
          <w:tcPr>
            <w:tcW w:w="1540" w:type="dxa"/>
          </w:tcPr>
          <w:p w14:paraId="589C86CC" w14:textId="77777777" w:rsidR="00073B4D" w:rsidRDefault="00073B4D" w:rsidP="00C621B9"/>
        </w:tc>
        <w:tc>
          <w:tcPr>
            <w:tcW w:w="1541" w:type="dxa"/>
          </w:tcPr>
          <w:p w14:paraId="07EC1A8D" w14:textId="77777777" w:rsidR="00073B4D" w:rsidRDefault="00073B4D" w:rsidP="00C621B9"/>
        </w:tc>
        <w:tc>
          <w:tcPr>
            <w:tcW w:w="1540" w:type="dxa"/>
          </w:tcPr>
          <w:p w14:paraId="07C34FEB" w14:textId="77777777" w:rsidR="00073B4D" w:rsidRDefault="00073B4D" w:rsidP="00C621B9"/>
        </w:tc>
        <w:tc>
          <w:tcPr>
            <w:tcW w:w="1541" w:type="dxa"/>
          </w:tcPr>
          <w:p w14:paraId="6ADDA2CA" w14:textId="77777777" w:rsidR="00073B4D" w:rsidRDefault="00073B4D" w:rsidP="00C621B9"/>
        </w:tc>
      </w:tr>
      <w:tr w:rsidR="00073B4D" w14:paraId="0FFE608F" w14:textId="77777777" w:rsidTr="00FD11B3">
        <w:tc>
          <w:tcPr>
            <w:tcW w:w="1540" w:type="dxa"/>
          </w:tcPr>
          <w:p w14:paraId="4B6CFE09" w14:textId="77777777" w:rsidR="00073B4D" w:rsidRDefault="00073B4D" w:rsidP="00C621B9"/>
        </w:tc>
        <w:tc>
          <w:tcPr>
            <w:tcW w:w="1541" w:type="dxa"/>
          </w:tcPr>
          <w:p w14:paraId="2F5A8639" w14:textId="77777777" w:rsidR="00073B4D" w:rsidRDefault="00073B4D" w:rsidP="00C621B9"/>
        </w:tc>
        <w:tc>
          <w:tcPr>
            <w:tcW w:w="1540" w:type="dxa"/>
          </w:tcPr>
          <w:p w14:paraId="3EDC0236" w14:textId="77777777" w:rsidR="00073B4D" w:rsidRDefault="00073B4D" w:rsidP="00C621B9"/>
        </w:tc>
        <w:tc>
          <w:tcPr>
            <w:tcW w:w="1541" w:type="dxa"/>
          </w:tcPr>
          <w:p w14:paraId="194DB2BA" w14:textId="77777777" w:rsidR="00073B4D" w:rsidRDefault="00073B4D" w:rsidP="00C621B9"/>
        </w:tc>
        <w:tc>
          <w:tcPr>
            <w:tcW w:w="1540" w:type="dxa"/>
          </w:tcPr>
          <w:p w14:paraId="54CE4CA1" w14:textId="77777777" w:rsidR="00073B4D" w:rsidRDefault="00073B4D" w:rsidP="00C621B9"/>
        </w:tc>
        <w:tc>
          <w:tcPr>
            <w:tcW w:w="1541" w:type="dxa"/>
          </w:tcPr>
          <w:p w14:paraId="095EAC23" w14:textId="77777777" w:rsidR="00073B4D" w:rsidRDefault="00073B4D" w:rsidP="00C621B9"/>
        </w:tc>
      </w:tr>
      <w:tr w:rsidR="00073B4D" w14:paraId="616274B3" w14:textId="77777777" w:rsidTr="00FD11B3">
        <w:tc>
          <w:tcPr>
            <w:tcW w:w="1540" w:type="dxa"/>
          </w:tcPr>
          <w:p w14:paraId="2CCAF703" w14:textId="77777777" w:rsidR="00073B4D" w:rsidRDefault="00073B4D" w:rsidP="00C621B9"/>
        </w:tc>
        <w:tc>
          <w:tcPr>
            <w:tcW w:w="1541" w:type="dxa"/>
          </w:tcPr>
          <w:p w14:paraId="0172F640" w14:textId="77777777" w:rsidR="00073B4D" w:rsidRDefault="00073B4D" w:rsidP="00C621B9"/>
        </w:tc>
        <w:tc>
          <w:tcPr>
            <w:tcW w:w="1540" w:type="dxa"/>
          </w:tcPr>
          <w:p w14:paraId="325DA5A8" w14:textId="77777777" w:rsidR="00073B4D" w:rsidRDefault="00073B4D" w:rsidP="00C621B9"/>
        </w:tc>
        <w:tc>
          <w:tcPr>
            <w:tcW w:w="1541" w:type="dxa"/>
          </w:tcPr>
          <w:p w14:paraId="4DA8DE8C" w14:textId="77777777" w:rsidR="00073B4D" w:rsidRDefault="00073B4D" w:rsidP="00C621B9"/>
        </w:tc>
        <w:tc>
          <w:tcPr>
            <w:tcW w:w="1540" w:type="dxa"/>
          </w:tcPr>
          <w:p w14:paraId="626E6EE5" w14:textId="77777777" w:rsidR="00073B4D" w:rsidRDefault="00073B4D" w:rsidP="00C621B9"/>
        </w:tc>
        <w:tc>
          <w:tcPr>
            <w:tcW w:w="1541" w:type="dxa"/>
          </w:tcPr>
          <w:p w14:paraId="41A13B08" w14:textId="77777777" w:rsidR="00073B4D" w:rsidRDefault="00073B4D" w:rsidP="00C621B9"/>
        </w:tc>
      </w:tr>
      <w:tr w:rsidR="001D5F16" w14:paraId="6A2E6B45" w14:textId="77777777" w:rsidTr="005F6E13">
        <w:tc>
          <w:tcPr>
            <w:tcW w:w="7702" w:type="dxa"/>
            <w:gridSpan w:val="5"/>
          </w:tcPr>
          <w:p w14:paraId="1923EC38" w14:textId="77777777" w:rsidR="001D5F16" w:rsidRPr="005B5A2C" w:rsidRDefault="001D5F16" w:rsidP="00C621B9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</w:tcPr>
          <w:p w14:paraId="1229D71F" w14:textId="77777777" w:rsidR="001D5F16" w:rsidRDefault="001D5F16" w:rsidP="005B5A2C">
            <w:pPr>
              <w:pStyle w:val="Bluetext"/>
              <w:jc w:val="center"/>
            </w:pPr>
            <w:r>
              <w:t>[##]%</w:t>
            </w:r>
          </w:p>
        </w:tc>
      </w:tr>
    </w:tbl>
    <w:p w14:paraId="11D619F3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5DAE379F" w14:textId="77777777" w:rsidR="00A8278F" w:rsidRDefault="00A8278F" w:rsidP="005B5A2C"/>
    <w:p w14:paraId="7F98BF60" w14:textId="77777777" w:rsidR="00A8278F" w:rsidRDefault="00A8278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1F2C64E" w14:textId="77777777" w:rsidR="00073B4D" w:rsidRPr="004C50E3" w:rsidRDefault="00073B4D" w:rsidP="00073B4D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 xml:space="preserve">All adhesives and sealants used </w:t>
      </w:r>
      <w:r w:rsidR="00E37F06">
        <w:rPr>
          <w:rFonts w:eastAsia="Arial"/>
          <w:caps w:val="0"/>
          <w:noProof w:val="0"/>
          <w:color w:val="000000"/>
          <w:sz w:val="20"/>
          <w:szCs w:val="22"/>
        </w:rPr>
        <w:t xml:space="preserve">in </w:t>
      </w:r>
      <w:r>
        <w:rPr>
          <w:rFonts w:eastAsia="Arial"/>
          <w:caps w:val="0"/>
          <w:noProof w:val="0"/>
          <w:color w:val="000000"/>
          <w:sz w:val="20"/>
          <w:szCs w:val="22"/>
        </w:rPr>
        <w:t>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073B4D" w:rsidRPr="004770A9" w14:paraId="3173D3FE" w14:textId="77777777" w:rsidTr="00FD11B3">
        <w:tc>
          <w:tcPr>
            <w:tcW w:w="9243" w:type="dxa"/>
            <w:gridSpan w:val="6"/>
          </w:tcPr>
          <w:p w14:paraId="79AE5EB2" w14:textId="77777777" w:rsidR="00073B4D" w:rsidRPr="004770A9" w:rsidRDefault="00240D92" w:rsidP="005B5A2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12.1.1 </w:t>
            </w:r>
            <w:r w:rsidR="00073B4D">
              <w:rPr>
                <w:rStyle w:val="StyleBold"/>
                <w:b w:val="0"/>
              </w:rPr>
              <w:t>adhesive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and sealant</w:t>
            </w:r>
            <w:r w:rsidR="009804D5">
              <w:rPr>
                <w:rStyle w:val="StyleBold"/>
                <w:b w:val="0"/>
              </w:rPr>
              <w:t xml:space="preserve">s </w:t>
            </w:r>
            <w:r>
              <w:rPr>
                <w:rStyle w:val="StyleBold"/>
                <w:b w:val="0"/>
              </w:rPr>
              <w:t>– Summary table</w:t>
            </w:r>
          </w:p>
        </w:tc>
      </w:tr>
      <w:tr w:rsidR="00073B4D" w:rsidRPr="004770A9" w14:paraId="7F979DC5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43987E88" w14:textId="77777777" w:rsidR="00073B4D" w:rsidRPr="004770A9" w:rsidRDefault="00FD11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</w:t>
            </w:r>
            <w:r w:rsidR="00073B4D">
              <w:rPr>
                <w:rStyle w:val="StyleBold"/>
              </w:rPr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4C3AF748" w14:textId="77777777" w:rsidR="00073B4D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</w:t>
            </w:r>
            <w:r w:rsidR="001D5F16">
              <w:rPr>
                <w:rStyle w:val="StyleBold"/>
              </w:rPr>
              <w:t xml:space="preserve"> (L)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0D2D50C3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1E8006E2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3094CEDD" w14:textId="77777777" w:rsidR="00073B4D" w:rsidRDefault="00A8278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(12.1.1A) or Laboratory Testing (12.1.1B)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57D0C80E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</w:t>
            </w:r>
            <w:r w:rsidR="00A8278F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A8278F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073B4D" w14:paraId="30A3884C" w14:textId="77777777" w:rsidTr="00FD11B3">
        <w:tc>
          <w:tcPr>
            <w:tcW w:w="1540" w:type="dxa"/>
          </w:tcPr>
          <w:p w14:paraId="768C82DA" w14:textId="77777777" w:rsidR="00073B4D" w:rsidRDefault="00073B4D" w:rsidP="00B46889"/>
        </w:tc>
        <w:tc>
          <w:tcPr>
            <w:tcW w:w="1541" w:type="dxa"/>
          </w:tcPr>
          <w:p w14:paraId="0784E1CE" w14:textId="77777777" w:rsidR="00073B4D" w:rsidRDefault="00073B4D" w:rsidP="00B46889"/>
        </w:tc>
        <w:tc>
          <w:tcPr>
            <w:tcW w:w="1540" w:type="dxa"/>
          </w:tcPr>
          <w:p w14:paraId="0FD75203" w14:textId="77777777" w:rsidR="00073B4D" w:rsidRDefault="00073B4D" w:rsidP="00B46889"/>
        </w:tc>
        <w:tc>
          <w:tcPr>
            <w:tcW w:w="1541" w:type="dxa"/>
          </w:tcPr>
          <w:p w14:paraId="5271FD14" w14:textId="77777777" w:rsidR="00073B4D" w:rsidRDefault="00073B4D" w:rsidP="00B46889"/>
        </w:tc>
        <w:tc>
          <w:tcPr>
            <w:tcW w:w="1540" w:type="dxa"/>
          </w:tcPr>
          <w:p w14:paraId="7A06C6BF" w14:textId="77777777" w:rsidR="00073B4D" w:rsidRDefault="00073B4D" w:rsidP="00B46889"/>
        </w:tc>
        <w:tc>
          <w:tcPr>
            <w:tcW w:w="1541" w:type="dxa"/>
          </w:tcPr>
          <w:p w14:paraId="71038F76" w14:textId="77777777" w:rsidR="00073B4D" w:rsidRDefault="00073B4D" w:rsidP="00B46889"/>
        </w:tc>
      </w:tr>
      <w:tr w:rsidR="00073B4D" w14:paraId="62B0B9B1" w14:textId="77777777" w:rsidTr="00FD11B3">
        <w:tc>
          <w:tcPr>
            <w:tcW w:w="1540" w:type="dxa"/>
          </w:tcPr>
          <w:p w14:paraId="0CB08AC7" w14:textId="77777777" w:rsidR="00073B4D" w:rsidRDefault="00073B4D" w:rsidP="00B46889"/>
        </w:tc>
        <w:tc>
          <w:tcPr>
            <w:tcW w:w="1541" w:type="dxa"/>
          </w:tcPr>
          <w:p w14:paraId="6BC8AC7D" w14:textId="77777777" w:rsidR="00073B4D" w:rsidRDefault="00073B4D" w:rsidP="00B46889"/>
        </w:tc>
        <w:tc>
          <w:tcPr>
            <w:tcW w:w="1540" w:type="dxa"/>
          </w:tcPr>
          <w:p w14:paraId="0C8E1A18" w14:textId="77777777" w:rsidR="00073B4D" w:rsidRDefault="00073B4D" w:rsidP="00B46889"/>
        </w:tc>
        <w:tc>
          <w:tcPr>
            <w:tcW w:w="1541" w:type="dxa"/>
          </w:tcPr>
          <w:p w14:paraId="428BC6BD" w14:textId="77777777" w:rsidR="00073B4D" w:rsidRDefault="00073B4D" w:rsidP="00B46889"/>
        </w:tc>
        <w:tc>
          <w:tcPr>
            <w:tcW w:w="1540" w:type="dxa"/>
          </w:tcPr>
          <w:p w14:paraId="07540719" w14:textId="77777777" w:rsidR="00073B4D" w:rsidRDefault="00073B4D" w:rsidP="00B46889"/>
        </w:tc>
        <w:tc>
          <w:tcPr>
            <w:tcW w:w="1541" w:type="dxa"/>
          </w:tcPr>
          <w:p w14:paraId="3DA0F3AB" w14:textId="77777777" w:rsidR="00073B4D" w:rsidRDefault="00073B4D" w:rsidP="00B46889"/>
        </w:tc>
      </w:tr>
      <w:tr w:rsidR="00073B4D" w14:paraId="6E0E45EA" w14:textId="77777777" w:rsidTr="00FD11B3">
        <w:tc>
          <w:tcPr>
            <w:tcW w:w="1540" w:type="dxa"/>
          </w:tcPr>
          <w:p w14:paraId="30D09B96" w14:textId="77777777" w:rsidR="00073B4D" w:rsidRDefault="00073B4D" w:rsidP="00B46889"/>
        </w:tc>
        <w:tc>
          <w:tcPr>
            <w:tcW w:w="1541" w:type="dxa"/>
          </w:tcPr>
          <w:p w14:paraId="4DED8CA1" w14:textId="77777777" w:rsidR="00073B4D" w:rsidRDefault="00073B4D" w:rsidP="00B46889"/>
        </w:tc>
        <w:tc>
          <w:tcPr>
            <w:tcW w:w="1540" w:type="dxa"/>
          </w:tcPr>
          <w:p w14:paraId="2D38CCBD" w14:textId="77777777" w:rsidR="00073B4D" w:rsidRDefault="00073B4D" w:rsidP="00B46889"/>
        </w:tc>
        <w:tc>
          <w:tcPr>
            <w:tcW w:w="1541" w:type="dxa"/>
          </w:tcPr>
          <w:p w14:paraId="771336BD" w14:textId="77777777" w:rsidR="00073B4D" w:rsidRDefault="00073B4D" w:rsidP="00B46889"/>
        </w:tc>
        <w:tc>
          <w:tcPr>
            <w:tcW w:w="1540" w:type="dxa"/>
          </w:tcPr>
          <w:p w14:paraId="3727E6D3" w14:textId="77777777" w:rsidR="00073B4D" w:rsidRDefault="00073B4D" w:rsidP="00B46889"/>
        </w:tc>
        <w:tc>
          <w:tcPr>
            <w:tcW w:w="1541" w:type="dxa"/>
          </w:tcPr>
          <w:p w14:paraId="10CEF15D" w14:textId="77777777" w:rsidR="00073B4D" w:rsidRDefault="00073B4D" w:rsidP="00B46889"/>
        </w:tc>
      </w:tr>
      <w:tr w:rsidR="00073B4D" w14:paraId="23974996" w14:textId="77777777" w:rsidTr="00FD11B3">
        <w:tc>
          <w:tcPr>
            <w:tcW w:w="1540" w:type="dxa"/>
          </w:tcPr>
          <w:p w14:paraId="349D06A3" w14:textId="77777777" w:rsidR="00073B4D" w:rsidRDefault="00073B4D" w:rsidP="00B46889"/>
        </w:tc>
        <w:tc>
          <w:tcPr>
            <w:tcW w:w="1541" w:type="dxa"/>
          </w:tcPr>
          <w:p w14:paraId="071472F6" w14:textId="77777777" w:rsidR="00073B4D" w:rsidRDefault="00073B4D" w:rsidP="00B46889"/>
        </w:tc>
        <w:tc>
          <w:tcPr>
            <w:tcW w:w="1540" w:type="dxa"/>
          </w:tcPr>
          <w:p w14:paraId="368AEF61" w14:textId="77777777" w:rsidR="00073B4D" w:rsidRDefault="00073B4D" w:rsidP="00B46889"/>
        </w:tc>
        <w:tc>
          <w:tcPr>
            <w:tcW w:w="1541" w:type="dxa"/>
          </w:tcPr>
          <w:p w14:paraId="0B0E35EE" w14:textId="77777777" w:rsidR="00073B4D" w:rsidRDefault="00073B4D" w:rsidP="00B46889"/>
        </w:tc>
        <w:tc>
          <w:tcPr>
            <w:tcW w:w="1540" w:type="dxa"/>
          </w:tcPr>
          <w:p w14:paraId="3B37AF32" w14:textId="77777777" w:rsidR="00073B4D" w:rsidRDefault="00073B4D" w:rsidP="00B46889"/>
        </w:tc>
        <w:tc>
          <w:tcPr>
            <w:tcW w:w="1541" w:type="dxa"/>
          </w:tcPr>
          <w:p w14:paraId="6248F2CB" w14:textId="77777777" w:rsidR="00073B4D" w:rsidRDefault="00073B4D" w:rsidP="00B46889"/>
        </w:tc>
      </w:tr>
      <w:tr w:rsidR="001D5F16" w14:paraId="5E610FE3" w14:textId="77777777" w:rsidTr="004D2EE2">
        <w:tc>
          <w:tcPr>
            <w:tcW w:w="7702" w:type="dxa"/>
            <w:gridSpan w:val="5"/>
          </w:tcPr>
          <w:p w14:paraId="7DEED249" w14:textId="77777777" w:rsidR="001D5F16" w:rsidRPr="004D2EE2" w:rsidRDefault="001D5F16" w:rsidP="004D2EE2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</w:tcPr>
          <w:p w14:paraId="4E062FB5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4CAB6F33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67D5DB68" w14:textId="77777777" w:rsidR="00A8278F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24F037E" w14:textId="77777777" w:rsidR="00A8278F" w:rsidRPr="00F44703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278F" w14:paraId="1011CA0A" w14:textId="77777777" w:rsidTr="004D2EE2">
        <w:tc>
          <w:tcPr>
            <w:tcW w:w="6912" w:type="dxa"/>
            <w:shd w:val="clear" w:color="auto" w:fill="FFE69D"/>
          </w:tcPr>
          <w:p w14:paraId="7C45C306" w14:textId="77777777" w:rsidR="00A8278F" w:rsidRPr="00F44703" w:rsidRDefault="00A8278F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57BD9C" w14:textId="77777777" w:rsidR="00A8278F" w:rsidRPr="00F44703" w:rsidRDefault="00A8278F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278F" w14:paraId="67E38037" w14:textId="77777777" w:rsidTr="004D2EE2">
        <w:tc>
          <w:tcPr>
            <w:tcW w:w="6912" w:type="dxa"/>
          </w:tcPr>
          <w:p w14:paraId="1580963C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1042E8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278F" w14:paraId="67A447BC" w14:textId="77777777" w:rsidTr="004D2EE2">
        <w:tc>
          <w:tcPr>
            <w:tcW w:w="6912" w:type="dxa"/>
          </w:tcPr>
          <w:p w14:paraId="1DBAB831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F38F88F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460E392" w14:textId="77777777" w:rsidR="00A8278F" w:rsidRDefault="00A8278F" w:rsidP="005B5A2C">
      <w:pPr>
        <w:pStyle w:val="Heading3"/>
        <w:numPr>
          <w:ilvl w:val="0"/>
          <w:numId w:val="0"/>
        </w:numPr>
        <w:ind w:left="720" w:hanging="720"/>
      </w:pPr>
    </w:p>
    <w:p w14:paraId="34071D93" w14:textId="77777777" w:rsidR="00A8278F" w:rsidRDefault="00A8278F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0065976" w14:textId="77777777" w:rsidR="00A8278F" w:rsidRPr="005A07E2" w:rsidRDefault="00A8278F" w:rsidP="005B5A2C">
      <w:pPr>
        <w:pStyle w:val="Heading3"/>
        <w:numPr>
          <w:ilvl w:val="0"/>
          <w:numId w:val="0"/>
        </w:numPr>
        <w:ind w:left="720" w:hanging="720"/>
      </w:pPr>
      <w:r w:rsidRPr="005A07E2">
        <w:lastRenderedPageBreak/>
        <w:t>12.1.2 Carpets</w:t>
      </w:r>
    </w:p>
    <w:p w14:paraId="5EA2BB2A" w14:textId="77777777" w:rsidR="009804D5" w:rsidRDefault="009804D5" w:rsidP="009804D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23F3160C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A19164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538AA9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3FB4D5D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D3A5B3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88B7B8" w14:textId="77777777" w:rsidR="00073B4D" w:rsidRPr="004C50E3" w:rsidRDefault="00073B4D" w:rsidP="00073B4D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All </w:t>
      </w:r>
      <w:r w:rsidR="00E07066">
        <w:rPr>
          <w:rFonts w:eastAsia="Arial"/>
          <w:caps w:val="0"/>
          <w:noProof w:val="0"/>
          <w:color w:val="000000"/>
          <w:sz w:val="20"/>
          <w:szCs w:val="22"/>
        </w:rPr>
        <w:t>carpets installed</w:t>
      </w: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 on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073B4D" w:rsidRPr="004770A9" w14:paraId="7D2C1A74" w14:textId="77777777" w:rsidTr="00FD11B3">
        <w:tc>
          <w:tcPr>
            <w:tcW w:w="9243" w:type="dxa"/>
            <w:gridSpan w:val="6"/>
          </w:tcPr>
          <w:p w14:paraId="0BFCD2B5" w14:textId="77777777" w:rsidR="00073B4D" w:rsidRPr="004770A9" w:rsidRDefault="00A8278F">
            <w:pPr>
              <w:pStyle w:val="Heading3"/>
              <w:numPr>
                <w:ilvl w:val="0"/>
                <w:numId w:val="0"/>
              </w:numPr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12.1.2 </w:t>
            </w:r>
            <w:r w:rsidRPr="004770A9">
              <w:rPr>
                <w:rStyle w:val="StyleBold"/>
                <w:b w:val="0"/>
              </w:rPr>
              <w:t>CARPET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</w:t>
            </w:r>
            <w:r w:rsidR="00240D92">
              <w:rPr>
                <w:rStyle w:val="StyleBold"/>
                <w:b w:val="0"/>
              </w:rPr>
              <w:t>– Summary table</w:t>
            </w:r>
          </w:p>
        </w:tc>
      </w:tr>
      <w:tr w:rsidR="00073B4D" w:rsidRPr="004770A9" w14:paraId="3B360CFF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1FFFD6E5" w14:textId="77777777" w:rsidR="00073B4D" w:rsidRPr="004770A9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 w:rsidR="00073B4D"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34E3C152" w14:textId="77777777" w:rsidR="00073B4D" w:rsidRPr="001D5F16" w:rsidRDefault="009804D5">
            <w:pPr>
              <w:rPr>
                <w:rStyle w:val="StyleBold"/>
              </w:rPr>
            </w:pPr>
            <w:r>
              <w:rPr>
                <w:rStyle w:val="StyleBold"/>
              </w:rPr>
              <w:t>Area</w:t>
            </w:r>
            <w:r w:rsidR="001D5F16">
              <w:rPr>
                <w:rStyle w:val="StyleBold"/>
              </w:rPr>
              <w:t xml:space="preserve"> (m</w:t>
            </w:r>
            <w:r w:rsidR="001D5F16">
              <w:rPr>
                <w:rStyle w:val="StyleBold"/>
                <w:vertAlign w:val="superscript"/>
              </w:rPr>
              <w:t>2</w:t>
            </w:r>
            <w:r w:rsidR="001D5F16">
              <w:rPr>
                <w:rStyle w:val="StyleBold"/>
              </w:rPr>
              <w:t>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207C2E20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shd w:val="clear" w:color="auto" w:fill="FFE69E" w:themeFill="text1" w:themeFillTint="66"/>
            <w:vAlign w:val="center"/>
          </w:tcPr>
          <w:p w14:paraId="5702321A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shd w:val="clear" w:color="auto" w:fill="FFE69E" w:themeFill="text1" w:themeFillTint="66"/>
            <w:vAlign w:val="center"/>
          </w:tcPr>
          <w:p w14:paraId="0A48FD4B" w14:textId="77777777" w:rsidR="00073B4D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Reference to</w:t>
            </w:r>
            <w:r w:rsidR="006516EB">
              <w:rPr>
                <w:rStyle w:val="StyleBold"/>
              </w:rPr>
              <w:t xml:space="preserve"> </w:t>
            </w:r>
            <w:r w:rsidR="00240D92">
              <w:rPr>
                <w:rStyle w:val="StyleBold"/>
              </w:rPr>
              <w:t xml:space="preserve">Product </w:t>
            </w:r>
            <w:r w:rsidR="006516EB">
              <w:rPr>
                <w:rStyle w:val="StyleBold"/>
              </w:rPr>
              <w:t>Certification</w:t>
            </w:r>
            <w:r>
              <w:rPr>
                <w:rStyle w:val="StyleBold"/>
              </w:rPr>
              <w:t xml:space="preserve"> </w:t>
            </w:r>
            <w:r w:rsidR="00A8278F">
              <w:rPr>
                <w:rStyle w:val="StyleBold"/>
              </w:rPr>
              <w:t xml:space="preserve">(12.1.2A) </w:t>
            </w:r>
            <w:r w:rsidR="006516EB">
              <w:rPr>
                <w:rStyle w:val="StyleBold"/>
              </w:rPr>
              <w:t xml:space="preserve">or </w:t>
            </w:r>
            <w:r w:rsidR="00240D92">
              <w:rPr>
                <w:rStyle w:val="StyleBold"/>
              </w:rPr>
              <w:t xml:space="preserve">Laboratory Testing </w:t>
            </w:r>
            <w:r>
              <w:rPr>
                <w:rStyle w:val="StyleBold"/>
              </w:rPr>
              <w:t>datasheet</w:t>
            </w:r>
            <w:r w:rsidR="00A8278F">
              <w:rPr>
                <w:rStyle w:val="StyleBold"/>
              </w:rPr>
              <w:t xml:space="preserve"> (12.1.2B)</w:t>
            </w:r>
          </w:p>
        </w:tc>
        <w:tc>
          <w:tcPr>
            <w:tcW w:w="1338" w:type="dxa"/>
            <w:shd w:val="clear" w:color="auto" w:fill="FFE69E" w:themeFill="text1" w:themeFillTint="66"/>
            <w:vAlign w:val="center"/>
          </w:tcPr>
          <w:p w14:paraId="2D29E4AA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Compliant (</w:t>
            </w:r>
            <w:r w:rsidR="00240D92">
              <w:rPr>
                <w:rStyle w:val="StyleBold"/>
              </w:rPr>
              <w:t>Y/N</w:t>
            </w:r>
            <w:r>
              <w:rPr>
                <w:rStyle w:val="StyleBold"/>
              </w:rPr>
              <w:t>)</w:t>
            </w:r>
          </w:p>
        </w:tc>
      </w:tr>
      <w:tr w:rsidR="00073B4D" w14:paraId="25A92876" w14:textId="77777777" w:rsidTr="005B5A2C">
        <w:tc>
          <w:tcPr>
            <w:tcW w:w="1540" w:type="dxa"/>
          </w:tcPr>
          <w:p w14:paraId="239D782B" w14:textId="77777777" w:rsidR="00073B4D" w:rsidRDefault="00073B4D" w:rsidP="00B46889"/>
        </w:tc>
        <w:tc>
          <w:tcPr>
            <w:tcW w:w="1541" w:type="dxa"/>
          </w:tcPr>
          <w:p w14:paraId="6B17C1D1" w14:textId="77777777" w:rsidR="00073B4D" w:rsidRDefault="00073B4D" w:rsidP="00B46889"/>
        </w:tc>
        <w:tc>
          <w:tcPr>
            <w:tcW w:w="1540" w:type="dxa"/>
          </w:tcPr>
          <w:p w14:paraId="0973519C" w14:textId="77777777" w:rsidR="00073B4D" w:rsidRDefault="00073B4D" w:rsidP="00B46889"/>
        </w:tc>
        <w:tc>
          <w:tcPr>
            <w:tcW w:w="1299" w:type="dxa"/>
          </w:tcPr>
          <w:p w14:paraId="280E89B1" w14:textId="77777777" w:rsidR="00073B4D" w:rsidRDefault="00073B4D" w:rsidP="00B46889"/>
        </w:tc>
        <w:tc>
          <w:tcPr>
            <w:tcW w:w="1985" w:type="dxa"/>
          </w:tcPr>
          <w:p w14:paraId="50C511BC" w14:textId="77777777" w:rsidR="00073B4D" w:rsidRDefault="00073B4D" w:rsidP="00B46889"/>
        </w:tc>
        <w:tc>
          <w:tcPr>
            <w:tcW w:w="1338" w:type="dxa"/>
          </w:tcPr>
          <w:p w14:paraId="3346293F" w14:textId="77777777" w:rsidR="00073B4D" w:rsidRDefault="00073B4D" w:rsidP="00B46889"/>
        </w:tc>
      </w:tr>
      <w:tr w:rsidR="00A8278F" w14:paraId="5C9AF81F" w14:textId="77777777" w:rsidTr="005B5A2C">
        <w:tc>
          <w:tcPr>
            <w:tcW w:w="1540" w:type="dxa"/>
          </w:tcPr>
          <w:p w14:paraId="6581F0C9" w14:textId="77777777" w:rsidR="00A8278F" w:rsidRDefault="00A8278F" w:rsidP="00B46889"/>
        </w:tc>
        <w:tc>
          <w:tcPr>
            <w:tcW w:w="1541" w:type="dxa"/>
          </w:tcPr>
          <w:p w14:paraId="44FF3885" w14:textId="77777777" w:rsidR="00A8278F" w:rsidRDefault="00A8278F" w:rsidP="00B46889"/>
        </w:tc>
        <w:tc>
          <w:tcPr>
            <w:tcW w:w="1540" w:type="dxa"/>
          </w:tcPr>
          <w:p w14:paraId="0E281691" w14:textId="77777777" w:rsidR="00A8278F" w:rsidRDefault="00A8278F" w:rsidP="00B46889"/>
        </w:tc>
        <w:tc>
          <w:tcPr>
            <w:tcW w:w="1299" w:type="dxa"/>
          </w:tcPr>
          <w:p w14:paraId="32F680C2" w14:textId="77777777" w:rsidR="00A8278F" w:rsidRDefault="00A8278F" w:rsidP="00B46889"/>
        </w:tc>
        <w:tc>
          <w:tcPr>
            <w:tcW w:w="1985" w:type="dxa"/>
          </w:tcPr>
          <w:p w14:paraId="35B66247" w14:textId="77777777" w:rsidR="00A8278F" w:rsidRDefault="00A8278F" w:rsidP="00B46889"/>
        </w:tc>
        <w:tc>
          <w:tcPr>
            <w:tcW w:w="1338" w:type="dxa"/>
          </w:tcPr>
          <w:p w14:paraId="30E5026E" w14:textId="77777777" w:rsidR="00A8278F" w:rsidRDefault="00A8278F" w:rsidP="00B46889"/>
        </w:tc>
      </w:tr>
      <w:tr w:rsidR="00073B4D" w14:paraId="60AF4885" w14:textId="77777777" w:rsidTr="005B5A2C">
        <w:tc>
          <w:tcPr>
            <w:tcW w:w="1540" w:type="dxa"/>
          </w:tcPr>
          <w:p w14:paraId="402DA603" w14:textId="77777777" w:rsidR="00073B4D" w:rsidRDefault="00073B4D" w:rsidP="00B46889"/>
        </w:tc>
        <w:tc>
          <w:tcPr>
            <w:tcW w:w="1541" w:type="dxa"/>
          </w:tcPr>
          <w:p w14:paraId="32469862" w14:textId="77777777" w:rsidR="00073B4D" w:rsidRDefault="00073B4D" w:rsidP="00B46889"/>
        </w:tc>
        <w:tc>
          <w:tcPr>
            <w:tcW w:w="1540" w:type="dxa"/>
          </w:tcPr>
          <w:p w14:paraId="5950B287" w14:textId="77777777" w:rsidR="00073B4D" w:rsidRDefault="00073B4D" w:rsidP="00B46889"/>
        </w:tc>
        <w:tc>
          <w:tcPr>
            <w:tcW w:w="1299" w:type="dxa"/>
          </w:tcPr>
          <w:p w14:paraId="07DDD776" w14:textId="77777777" w:rsidR="00073B4D" w:rsidRDefault="00073B4D" w:rsidP="00B46889"/>
        </w:tc>
        <w:tc>
          <w:tcPr>
            <w:tcW w:w="1985" w:type="dxa"/>
          </w:tcPr>
          <w:p w14:paraId="649F8B5A" w14:textId="77777777" w:rsidR="00073B4D" w:rsidRDefault="00073B4D" w:rsidP="00B46889"/>
        </w:tc>
        <w:tc>
          <w:tcPr>
            <w:tcW w:w="1338" w:type="dxa"/>
          </w:tcPr>
          <w:p w14:paraId="57B1F275" w14:textId="77777777" w:rsidR="00073B4D" w:rsidRDefault="00073B4D" w:rsidP="00B46889"/>
        </w:tc>
      </w:tr>
      <w:tr w:rsidR="00073B4D" w14:paraId="30C125B3" w14:textId="77777777" w:rsidTr="005B5A2C">
        <w:tc>
          <w:tcPr>
            <w:tcW w:w="1540" w:type="dxa"/>
          </w:tcPr>
          <w:p w14:paraId="3F7E043D" w14:textId="77777777" w:rsidR="00073B4D" w:rsidRDefault="00073B4D" w:rsidP="00B46889"/>
        </w:tc>
        <w:tc>
          <w:tcPr>
            <w:tcW w:w="1541" w:type="dxa"/>
          </w:tcPr>
          <w:p w14:paraId="60755D8B" w14:textId="77777777" w:rsidR="00073B4D" w:rsidRDefault="00073B4D" w:rsidP="00B46889"/>
        </w:tc>
        <w:tc>
          <w:tcPr>
            <w:tcW w:w="1540" w:type="dxa"/>
          </w:tcPr>
          <w:p w14:paraId="11927EFB" w14:textId="77777777" w:rsidR="00073B4D" w:rsidRDefault="00073B4D" w:rsidP="00B46889"/>
        </w:tc>
        <w:tc>
          <w:tcPr>
            <w:tcW w:w="1299" w:type="dxa"/>
          </w:tcPr>
          <w:p w14:paraId="3C1E22B9" w14:textId="77777777" w:rsidR="00073B4D" w:rsidRDefault="00073B4D" w:rsidP="00B46889"/>
        </w:tc>
        <w:tc>
          <w:tcPr>
            <w:tcW w:w="1985" w:type="dxa"/>
          </w:tcPr>
          <w:p w14:paraId="6B26EE3E" w14:textId="77777777" w:rsidR="00073B4D" w:rsidRDefault="00073B4D" w:rsidP="00B46889"/>
        </w:tc>
        <w:tc>
          <w:tcPr>
            <w:tcW w:w="1338" w:type="dxa"/>
          </w:tcPr>
          <w:p w14:paraId="4F8EB4F6" w14:textId="77777777" w:rsidR="00073B4D" w:rsidRDefault="00073B4D" w:rsidP="00B46889"/>
        </w:tc>
      </w:tr>
      <w:tr w:rsidR="001D5F16" w14:paraId="5D9F0819" w14:textId="77777777" w:rsidTr="005B5A2C">
        <w:tc>
          <w:tcPr>
            <w:tcW w:w="7905" w:type="dxa"/>
            <w:gridSpan w:val="5"/>
          </w:tcPr>
          <w:p w14:paraId="7CCFFFD1" w14:textId="77777777" w:rsidR="001D5F16" w:rsidRPr="004D2EE2" w:rsidRDefault="001D5F16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</w:tcPr>
          <w:p w14:paraId="5295F32E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39067F80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495611DD" w14:textId="77777777" w:rsidR="00A8278F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F82641" w14:textId="77777777" w:rsidR="00A8278F" w:rsidRPr="00F44703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278F" w14:paraId="1BDFA845" w14:textId="77777777" w:rsidTr="004D2EE2">
        <w:tc>
          <w:tcPr>
            <w:tcW w:w="6912" w:type="dxa"/>
            <w:shd w:val="clear" w:color="auto" w:fill="FFE69D"/>
          </w:tcPr>
          <w:p w14:paraId="1BE02C5C" w14:textId="77777777" w:rsidR="00A8278F" w:rsidRPr="00F44703" w:rsidRDefault="00A8278F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212875D" w14:textId="77777777" w:rsidR="00A8278F" w:rsidRPr="00F44703" w:rsidRDefault="00A8278F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278F" w14:paraId="628262FC" w14:textId="77777777" w:rsidTr="004D2EE2">
        <w:tc>
          <w:tcPr>
            <w:tcW w:w="6912" w:type="dxa"/>
          </w:tcPr>
          <w:p w14:paraId="6E471C5C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917D63B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278F" w14:paraId="0B76B6B8" w14:textId="77777777" w:rsidTr="004D2EE2">
        <w:tc>
          <w:tcPr>
            <w:tcW w:w="6912" w:type="dxa"/>
          </w:tcPr>
          <w:p w14:paraId="3F1C3750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882C2C4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44C5854" w14:textId="77777777" w:rsidR="00A8278F" w:rsidRDefault="00A8278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FE58427" w14:textId="77777777" w:rsidR="004770A9" w:rsidRDefault="00E45DAF" w:rsidP="004770A9">
      <w:pPr>
        <w:pStyle w:val="Heading2"/>
      </w:pPr>
      <w:r>
        <w:lastRenderedPageBreak/>
        <w:t>1</w:t>
      </w:r>
      <w:r w:rsidR="00E37F06">
        <w:t>2</w:t>
      </w:r>
      <w:r>
        <w:t xml:space="preserve">.2 </w:t>
      </w:r>
      <w:r w:rsidR="00FD11B3" w:rsidRPr="004517D1">
        <w:t>Engineered wood products</w:t>
      </w:r>
    </w:p>
    <w:p w14:paraId="030BACC1" w14:textId="77777777" w:rsidR="006C52D6" w:rsidRPr="005B5A2C" w:rsidRDefault="006C52D6" w:rsidP="005B5A2C">
      <w:r>
        <w:t>Please select one of the following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4770A9" w14:paraId="139352E5" w14:textId="77777777" w:rsidTr="00E37F06">
        <w:tc>
          <w:tcPr>
            <w:tcW w:w="4306" w:type="pct"/>
          </w:tcPr>
          <w:p w14:paraId="71EF20C2" w14:textId="13A8FAF2" w:rsidR="004770A9" w:rsidRPr="003A2BE3" w:rsidRDefault="006516EB">
            <w:r>
              <w:t>95%</w:t>
            </w:r>
            <w:r w:rsidR="0012299E">
              <w:t xml:space="preserve"> (by </w:t>
            </w:r>
            <w:proofErr w:type="gramStart"/>
            <w:r w:rsidR="00A8278F">
              <w:t>area</w:t>
            </w:r>
            <w:r w:rsidR="0012299E">
              <w:t xml:space="preserve">) </w:t>
            </w:r>
            <w:r>
              <w:t xml:space="preserve"> of</w:t>
            </w:r>
            <w:proofErr w:type="gramEnd"/>
            <w:r w:rsidR="00E45DAF" w:rsidRPr="008854F6">
              <w:t xml:space="preserve"> engineered wood products</w:t>
            </w:r>
            <w:r w:rsidR="00E07066">
              <w:t xml:space="preserve"> used in the </w:t>
            </w:r>
            <w:r w:rsidR="00E37F06">
              <w:t>fitout</w:t>
            </w:r>
            <w:r w:rsidR="00E37F06" w:rsidRPr="008854F6">
              <w:t xml:space="preserve"> </w:t>
            </w:r>
            <w:r w:rsidR="00E45DAF" w:rsidRPr="008854F6">
              <w:t xml:space="preserve">meet </w:t>
            </w:r>
            <w:r w:rsidR="00E45DAF" w:rsidRPr="007D38DB">
              <w:t>stipulated</w:t>
            </w:r>
            <w:r w:rsidR="00E45DAF" w:rsidRPr="008854F6">
              <w:t xml:space="preserve"> formaldehyde limits</w:t>
            </w:r>
            <w:r w:rsidR="00832A1C">
              <w:t xml:space="preserve"> of 12.2; or</w:t>
            </w:r>
            <w:r w:rsidR="000A3DAA">
              <w:t xml:space="preserve"> they are certified under a Product Certification Scheme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C8989A" w14:textId="77777777" w:rsidR="004770A9" w:rsidRPr="003A2BE3" w:rsidRDefault="00396CF0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6DF8047B" w14:textId="77777777" w:rsidTr="00E37F06">
        <w:tc>
          <w:tcPr>
            <w:tcW w:w="4306" w:type="pct"/>
          </w:tcPr>
          <w:p w14:paraId="15DFD3EA" w14:textId="77777777" w:rsidR="00E45DAF" w:rsidRDefault="00E45DAF" w:rsidP="00E37F06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 w:rsidR="00E37F06"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D17EBD" w14:textId="77777777" w:rsidR="00E45DAF" w:rsidRPr="003A2BE3" w:rsidRDefault="00396CF0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ED0CB22" w14:textId="77777777" w:rsidR="006C52D6" w:rsidRPr="00F21995" w:rsidRDefault="006C52D6" w:rsidP="006C52D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</w:t>
      </w:r>
      <w:r w:rsidR="009804D5">
        <w:rPr>
          <w:rFonts w:cstheme="minorHAnsi"/>
          <w:color w:val="auto"/>
        </w:rPr>
        <w:t>how the above requirement has been met and any compliance pathway(s) used.</w:t>
      </w:r>
    </w:p>
    <w:p w14:paraId="0B0DB949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89E882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A9858A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74CF74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478A8E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9B3557" w14:textId="77777777" w:rsidR="004770A9" w:rsidRDefault="00E07066" w:rsidP="00FF7AAC">
      <w:pPr>
        <w:rPr>
          <w:szCs w:val="20"/>
        </w:rPr>
      </w:pPr>
      <w:r>
        <w:t xml:space="preserve">All engineered wood products installed </w:t>
      </w:r>
      <w:r w:rsidR="00E37F06">
        <w:t xml:space="preserve">in </w:t>
      </w:r>
      <w:r>
        <w:t>the project are detailed below.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9804D5" w14:paraId="06213304" w14:textId="77777777" w:rsidTr="001D5F16">
        <w:tc>
          <w:tcPr>
            <w:tcW w:w="5000" w:type="pct"/>
            <w:gridSpan w:val="6"/>
          </w:tcPr>
          <w:p w14:paraId="675A1695" w14:textId="77777777" w:rsidR="009804D5" w:rsidRDefault="009804D5" w:rsidP="00FF7AAC">
            <w:pPr>
              <w:pStyle w:val="Criterion"/>
              <w:rPr>
                <w:rStyle w:val="StyleBold"/>
              </w:rPr>
            </w:pPr>
            <w:r>
              <w:t xml:space="preserve">Summary </w:t>
            </w:r>
            <w:r>
              <w:rPr>
                <w:rStyle w:val="StyleBold"/>
                <w:b w:val="0"/>
              </w:rPr>
              <w:t>table -</w:t>
            </w:r>
            <w:r w:rsidRPr="004770A9">
              <w:rPr>
                <w:rStyle w:val="StyleBold"/>
                <w:b w:val="0"/>
              </w:rPr>
              <w:t xml:space="preserve"> </w:t>
            </w:r>
            <w:r>
              <w:t>e</w:t>
            </w:r>
            <w:r w:rsidRPr="004517D1">
              <w:t>ngineered wood products</w:t>
            </w:r>
          </w:p>
        </w:tc>
      </w:tr>
      <w:tr w:rsidR="009804D5" w14:paraId="49423969" w14:textId="77777777" w:rsidTr="005B5A2C">
        <w:tc>
          <w:tcPr>
            <w:tcW w:w="790" w:type="pct"/>
            <w:shd w:val="clear" w:color="auto" w:fill="FFE69E" w:themeFill="text1" w:themeFillTint="66"/>
            <w:vAlign w:val="center"/>
          </w:tcPr>
          <w:p w14:paraId="42AECE9C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shd w:val="clear" w:color="auto" w:fill="FFE69E" w:themeFill="text1" w:themeFillTint="66"/>
            <w:vAlign w:val="center"/>
          </w:tcPr>
          <w:p w14:paraId="47390C51" w14:textId="77777777" w:rsidR="009804D5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</w:t>
            </w:r>
            <w:r w:rsidR="001D5F16">
              <w:rPr>
                <w:rStyle w:val="StyleBold"/>
              </w:rPr>
              <w:t xml:space="preserve"> (m</w:t>
            </w:r>
            <w:r w:rsidR="001D5F16">
              <w:rPr>
                <w:rStyle w:val="StyleBold"/>
                <w:vertAlign w:val="superscript"/>
              </w:rPr>
              <w:t>2</w:t>
            </w:r>
            <w:r w:rsidR="001D5F16">
              <w:rPr>
                <w:rStyle w:val="StyleBold"/>
              </w:rPr>
              <w:t>)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729A4A80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shd w:val="clear" w:color="auto" w:fill="FFE69E" w:themeFill="text1" w:themeFillTint="66"/>
            <w:vAlign w:val="center"/>
          </w:tcPr>
          <w:p w14:paraId="242910DB" w14:textId="77777777" w:rsidR="009804D5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shd w:val="clear" w:color="auto" w:fill="FFE69E" w:themeFill="text1" w:themeFillTint="66"/>
            <w:vAlign w:val="center"/>
          </w:tcPr>
          <w:p w14:paraId="56785AE1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(12.2A) or Laboratory Testing datasheet (12.2B)</w:t>
            </w:r>
          </w:p>
        </w:tc>
        <w:tc>
          <w:tcPr>
            <w:tcW w:w="647" w:type="pct"/>
            <w:shd w:val="clear" w:color="auto" w:fill="FFE69E" w:themeFill="text1" w:themeFillTint="66"/>
            <w:vAlign w:val="center"/>
          </w:tcPr>
          <w:p w14:paraId="624341DA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9804D5" w14:paraId="23BEE90C" w14:textId="77777777" w:rsidTr="005B5A2C">
        <w:tc>
          <w:tcPr>
            <w:tcW w:w="790" w:type="pct"/>
          </w:tcPr>
          <w:p w14:paraId="0CA15C98" w14:textId="77777777" w:rsidR="009804D5" w:rsidRDefault="009804D5" w:rsidP="00015214"/>
        </w:tc>
        <w:tc>
          <w:tcPr>
            <w:tcW w:w="725" w:type="pct"/>
          </w:tcPr>
          <w:p w14:paraId="2569F8D4" w14:textId="77777777" w:rsidR="009804D5" w:rsidRDefault="009804D5" w:rsidP="00015214"/>
        </w:tc>
        <w:tc>
          <w:tcPr>
            <w:tcW w:w="921" w:type="pct"/>
          </w:tcPr>
          <w:p w14:paraId="6D7BAD09" w14:textId="77777777" w:rsidR="009804D5" w:rsidRDefault="009804D5" w:rsidP="00015214"/>
        </w:tc>
        <w:tc>
          <w:tcPr>
            <w:tcW w:w="934" w:type="pct"/>
          </w:tcPr>
          <w:p w14:paraId="3CAA322C" w14:textId="77777777" w:rsidR="009804D5" w:rsidRDefault="009804D5" w:rsidP="00015214"/>
        </w:tc>
        <w:tc>
          <w:tcPr>
            <w:tcW w:w="983" w:type="pct"/>
          </w:tcPr>
          <w:p w14:paraId="68539E38" w14:textId="77777777" w:rsidR="009804D5" w:rsidRDefault="009804D5" w:rsidP="00015214"/>
        </w:tc>
        <w:tc>
          <w:tcPr>
            <w:tcW w:w="647" w:type="pct"/>
          </w:tcPr>
          <w:p w14:paraId="6AE9BB2F" w14:textId="77777777" w:rsidR="009804D5" w:rsidRDefault="009804D5" w:rsidP="00015214"/>
        </w:tc>
      </w:tr>
      <w:tr w:rsidR="009804D5" w14:paraId="48A25246" w14:textId="77777777" w:rsidTr="005B5A2C">
        <w:tc>
          <w:tcPr>
            <w:tcW w:w="790" w:type="pct"/>
          </w:tcPr>
          <w:p w14:paraId="6DFF2548" w14:textId="77777777" w:rsidR="009804D5" w:rsidRDefault="009804D5" w:rsidP="00015214"/>
        </w:tc>
        <w:tc>
          <w:tcPr>
            <w:tcW w:w="725" w:type="pct"/>
          </w:tcPr>
          <w:p w14:paraId="704636A3" w14:textId="77777777" w:rsidR="009804D5" w:rsidRDefault="009804D5" w:rsidP="00015214"/>
        </w:tc>
        <w:tc>
          <w:tcPr>
            <w:tcW w:w="921" w:type="pct"/>
          </w:tcPr>
          <w:p w14:paraId="50AAF23E" w14:textId="77777777" w:rsidR="009804D5" w:rsidRDefault="009804D5" w:rsidP="00015214"/>
        </w:tc>
        <w:tc>
          <w:tcPr>
            <w:tcW w:w="934" w:type="pct"/>
          </w:tcPr>
          <w:p w14:paraId="491C0512" w14:textId="77777777" w:rsidR="009804D5" w:rsidRDefault="009804D5" w:rsidP="00015214"/>
        </w:tc>
        <w:tc>
          <w:tcPr>
            <w:tcW w:w="983" w:type="pct"/>
          </w:tcPr>
          <w:p w14:paraId="52FB677E" w14:textId="77777777" w:rsidR="009804D5" w:rsidRDefault="009804D5" w:rsidP="00015214"/>
        </w:tc>
        <w:tc>
          <w:tcPr>
            <w:tcW w:w="647" w:type="pct"/>
          </w:tcPr>
          <w:p w14:paraId="11BE3274" w14:textId="77777777" w:rsidR="009804D5" w:rsidRDefault="009804D5" w:rsidP="00015214"/>
        </w:tc>
      </w:tr>
      <w:tr w:rsidR="001D5F16" w14:paraId="036CA96D" w14:textId="77777777" w:rsidTr="001D5F16">
        <w:tc>
          <w:tcPr>
            <w:tcW w:w="790" w:type="pct"/>
          </w:tcPr>
          <w:p w14:paraId="163B21DF" w14:textId="77777777" w:rsidR="001D5F16" w:rsidRDefault="001D5F16" w:rsidP="00015214"/>
        </w:tc>
        <w:tc>
          <w:tcPr>
            <w:tcW w:w="725" w:type="pct"/>
          </w:tcPr>
          <w:p w14:paraId="758F24B3" w14:textId="77777777" w:rsidR="001D5F16" w:rsidRDefault="001D5F16" w:rsidP="00015214"/>
        </w:tc>
        <w:tc>
          <w:tcPr>
            <w:tcW w:w="921" w:type="pct"/>
          </w:tcPr>
          <w:p w14:paraId="0F7FEC2E" w14:textId="77777777" w:rsidR="001D5F16" w:rsidRDefault="001D5F16" w:rsidP="00015214"/>
        </w:tc>
        <w:tc>
          <w:tcPr>
            <w:tcW w:w="934" w:type="pct"/>
          </w:tcPr>
          <w:p w14:paraId="39944BA5" w14:textId="77777777" w:rsidR="001D5F16" w:rsidRDefault="001D5F16" w:rsidP="00015214"/>
        </w:tc>
        <w:tc>
          <w:tcPr>
            <w:tcW w:w="983" w:type="pct"/>
          </w:tcPr>
          <w:p w14:paraId="0926D5DB" w14:textId="77777777" w:rsidR="001D5F16" w:rsidRDefault="001D5F16" w:rsidP="00015214"/>
        </w:tc>
        <w:tc>
          <w:tcPr>
            <w:tcW w:w="647" w:type="pct"/>
          </w:tcPr>
          <w:p w14:paraId="31E6EF07" w14:textId="77777777" w:rsidR="001D5F16" w:rsidRDefault="001D5F16" w:rsidP="00015214"/>
        </w:tc>
      </w:tr>
      <w:tr w:rsidR="001D5F16" w14:paraId="7D68AF52" w14:textId="77777777" w:rsidTr="005B5A2C">
        <w:tc>
          <w:tcPr>
            <w:tcW w:w="4353" w:type="pct"/>
            <w:gridSpan w:val="5"/>
          </w:tcPr>
          <w:p w14:paraId="7AAC71D1" w14:textId="77777777" w:rsidR="001D5F16" w:rsidRPr="004D2EE2" w:rsidRDefault="001D5F16" w:rsidP="004D2EE2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</w:tcPr>
          <w:p w14:paraId="44975A1C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341AE41C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06ADE1D0" w14:textId="77777777" w:rsidR="006C52D6" w:rsidRPr="00F44703" w:rsidRDefault="006C52D6" w:rsidP="006C52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C52D6" w14:paraId="64357886" w14:textId="77777777" w:rsidTr="004D2EE2">
        <w:tc>
          <w:tcPr>
            <w:tcW w:w="6912" w:type="dxa"/>
            <w:shd w:val="clear" w:color="auto" w:fill="FFE69D"/>
          </w:tcPr>
          <w:p w14:paraId="57BCA1A8" w14:textId="77777777" w:rsidR="006C52D6" w:rsidRPr="00F44703" w:rsidRDefault="006C52D6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A92939A" w14:textId="77777777" w:rsidR="006C52D6" w:rsidRPr="00F44703" w:rsidRDefault="006C52D6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C52D6" w14:paraId="68515C65" w14:textId="77777777" w:rsidTr="004D2EE2">
        <w:tc>
          <w:tcPr>
            <w:tcW w:w="6912" w:type="dxa"/>
          </w:tcPr>
          <w:p w14:paraId="725D9700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B76D18A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C52D6" w14:paraId="5E9B49F4" w14:textId="77777777" w:rsidTr="004D2EE2">
        <w:tc>
          <w:tcPr>
            <w:tcW w:w="6912" w:type="dxa"/>
          </w:tcPr>
          <w:p w14:paraId="1452708D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9B48D3E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6710BF5" w14:textId="77777777" w:rsidR="006516EB" w:rsidRPr="007771E3" w:rsidRDefault="006516EB" w:rsidP="006516EB">
      <w:pPr>
        <w:pStyle w:val="Heading2"/>
      </w:pPr>
      <w:r>
        <w:lastRenderedPageBreak/>
        <w:t>12.3 Indoor plants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6516EB" w14:paraId="3D220E0E" w14:textId="77777777" w:rsidTr="00296E45">
        <w:tc>
          <w:tcPr>
            <w:tcW w:w="4306" w:type="pct"/>
          </w:tcPr>
          <w:p w14:paraId="39E46236" w14:textId="77777777" w:rsidR="006516EB" w:rsidRPr="003A2BE3" w:rsidRDefault="006516EB" w:rsidP="00296E45">
            <w:r>
              <w:t xml:space="preserve">Indoor plants are distributed </w:t>
            </w:r>
            <w:r w:rsidR="00832A1C">
              <w:t>throughout the nominated area</w:t>
            </w:r>
            <w:r w:rsidR="006C52D6">
              <w:t>,</w:t>
            </w:r>
            <w:r w:rsidR="00832A1C">
              <w:t xml:space="preserve"> in accordance with 12.3.1</w:t>
            </w:r>
            <w:r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78869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891E7" w14:textId="77777777" w:rsidR="006516EB" w:rsidRPr="003A2BE3" w:rsidRDefault="00396CF0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516EB" w14:paraId="312295F4" w14:textId="77777777" w:rsidTr="00296E45">
        <w:tc>
          <w:tcPr>
            <w:tcW w:w="4306" w:type="pct"/>
          </w:tcPr>
          <w:p w14:paraId="5E81FF55" w14:textId="77777777" w:rsidR="006516EB" w:rsidRDefault="006516EB" w:rsidP="00296E45">
            <w:r>
              <w:t>An ongoing maintenance plan is established for all plants</w:t>
            </w:r>
            <w:r w:rsidR="006C52D6">
              <w:t>,</w:t>
            </w:r>
            <w:r>
              <w:t xml:space="preserve"> </w:t>
            </w:r>
            <w:r w:rsidR="00832A1C">
              <w:t>in accordance with 12.3.2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76613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2D4E53" w14:textId="77777777" w:rsidR="006516EB" w:rsidRPr="003A2BE3" w:rsidRDefault="00396CF0" w:rsidP="00296E4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6DF7647" w14:textId="77777777" w:rsidR="00177B70" w:rsidRPr="00F21995" w:rsidRDefault="00177B70" w:rsidP="00177B7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the nominated area</w:t>
      </w:r>
      <w:r w:rsidR="006C52D6">
        <w:rPr>
          <w:rFonts w:cstheme="minorHAnsi"/>
          <w:color w:val="auto"/>
        </w:rPr>
        <w:t xml:space="preserve"> and how the above requirements have been met.</w:t>
      </w:r>
    </w:p>
    <w:p w14:paraId="15C943F5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40D063" w14:textId="77777777" w:rsidR="006C52D6" w:rsidRDefault="006C52D6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8763A0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0595B1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4C735B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3F2428C" w14:textId="77777777" w:rsidR="006516EB" w:rsidRDefault="006516EB" w:rsidP="006516EB">
      <w:pPr>
        <w:pStyle w:val="Heading2"/>
        <w:rPr>
          <w:sz w:val="20"/>
          <w:szCs w:val="20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indoor plants located in the project are detailed below.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3"/>
        <w:gridCol w:w="2903"/>
        <w:gridCol w:w="1937"/>
        <w:gridCol w:w="1734"/>
      </w:tblGrid>
      <w:tr w:rsidR="006516EB" w14:paraId="20D3386E" w14:textId="77777777" w:rsidTr="005B5A2C">
        <w:tc>
          <w:tcPr>
            <w:tcW w:w="9027" w:type="dxa"/>
            <w:gridSpan w:val="4"/>
            <w:tcBorders>
              <w:bottom w:val="single" w:sz="4" w:space="0" w:color="FFB70E"/>
            </w:tcBorders>
          </w:tcPr>
          <w:p w14:paraId="2FEFE28E" w14:textId="77777777" w:rsidR="006516EB" w:rsidRPr="004770A9" w:rsidRDefault="006516EB" w:rsidP="00FF7AAC">
            <w:pPr>
              <w:pStyle w:val="Criterion"/>
              <w:rPr>
                <w:rStyle w:val="StyleBold"/>
                <w:b w:val="0"/>
                <w:bCs/>
                <w:caps w:val="0"/>
                <w:color w:val="000000"/>
                <w:sz w:val="20"/>
                <w:szCs w:val="22"/>
              </w:rPr>
            </w:pPr>
            <w:r w:rsidRPr="004770A9">
              <w:rPr>
                <w:rStyle w:val="StyleBold"/>
                <w:b w:val="0"/>
              </w:rPr>
              <w:t xml:space="preserve">Summary </w:t>
            </w:r>
            <w:r w:rsidR="00832A1C">
              <w:rPr>
                <w:rStyle w:val="StyleBold"/>
                <w:b w:val="0"/>
              </w:rPr>
              <w:t>table -</w:t>
            </w:r>
            <w:r w:rsidR="00832A1C" w:rsidRPr="004770A9">
              <w:rPr>
                <w:rStyle w:val="StyleBold"/>
                <w:b w:val="0"/>
              </w:rPr>
              <w:t xml:space="preserve"> </w:t>
            </w:r>
            <w:r>
              <w:t>indoor plants</w:t>
            </w:r>
          </w:p>
        </w:tc>
      </w:tr>
      <w:tr w:rsidR="00101651" w14:paraId="21A990A9" w14:textId="77777777" w:rsidTr="005B5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3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62289B71" w14:textId="77777777" w:rsidR="00101651" w:rsidRPr="004770A9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Space (name and area)</w:t>
            </w:r>
          </w:p>
        </w:tc>
        <w:tc>
          <w:tcPr>
            <w:tcW w:w="2903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4AE022D4" w14:textId="77777777" w:rsidR="00101651" w:rsidDel="006516EB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Number of potted plants with surface area greater than 500cm</w:t>
            </w:r>
            <w:r w:rsidRPr="00296E45">
              <w:rPr>
                <w:rStyle w:val="StyleBold"/>
                <w:vertAlign w:val="superscript"/>
              </w:rPr>
              <w:t>2</w:t>
            </w:r>
          </w:p>
        </w:tc>
        <w:tc>
          <w:tcPr>
            <w:tcW w:w="1937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13A5049F" w14:textId="77777777" w:rsidR="00101651" w:rsidRPr="00296E45" w:rsidRDefault="00101651" w:rsidP="005B5A2C">
            <w:pPr>
              <w:spacing w:before="0" w:after="0"/>
              <w:rPr>
                <w:rStyle w:val="StyleBold"/>
                <w:b w:val="0"/>
              </w:rPr>
            </w:pPr>
            <w:r w:rsidRPr="006C52D6">
              <w:rPr>
                <w:rStyle w:val="StyleBold"/>
              </w:rPr>
              <w:t>Plant density</w:t>
            </w:r>
            <w:r w:rsidR="006C52D6">
              <w:rPr>
                <w:rStyle w:val="StyleBold"/>
              </w:rPr>
              <w:t xml:space="preserve"> </w:t>
            </w:r>
            <w:r w:rsidRPr="005B5A2C">
              <w:rPr>
                <w:rStyle w:val="StyleBold"/>
              </w:rPr>
              <w:t>greater than 1 per 10m</w:t>
            </w:r>
            <w:r w:rsidRPr="005B5A2C">
              <w:rPr>
                <w:rStyle w:val="StyleBold"/>
                <w:vertAlign w:val="superscript"/>
              </w:rPr>
              <w:t>2</w:t>
            </w:r>
            <w:r w:rsidR="006C52D6">
              <w:rPr>
                <w:rStyle w:val="StyleBold"/>
              </w:rPr>
              <w:t>?</w:t>
            </w:r>
            <w:r w:rsidR="006C52D6" w:rsidRPr="005B5A2C">
              <w:rPr>
                <w:rStyle w:val="StyleBold"/>
              </w:rPr>
              <w:t xml:space="preserve"> (Y/N</w:t>
            </w:r>
            <w:r w:rsidR="006C52D6">
              <w:rPr>
                <w:rStyle w:val="StyleBold"/>
                <w:b w:val="0"/>
              </w:rPr>
              <w:t xml:space="preserve">) </w:t>
            </w:r>
          </w:p>
        </w:tc>
        <w:tc>
          <w:tcPr>
            <w:tcW w:w="1734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3CAF06ED" w14:textId="77777777" w:rsidR="00101651" w:rsidRPr="004770A9" w:rsidRDefault="00101651">
            <w:pPr>
              <w:rPr>
                <w:rStyle w:val="StyleBold"/>
              </w:rPr>
            </w:pPr>
            <w:r>
              <w:rPr>
                <w:rStyle w:val="StyleBold"/>
              </w:rPr>
              <w:t>Ongoing maintenance in place? (</w:t>
            </w:r>
            <w:r w:rsidR="006C52D6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6C52D6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6516EB" w14:paraId="6A1A7568" w14:textId="77777777" w:rsidTr="00296E45">
        <w:tc>
          <w:tcPr>
            <w:tcW w:w="2453" w:type="dxa"/>
          </w:tcPr>
          <w:p w14:paraId="011F5FB7" w14:textId="77777777" w:rsidR="006516EB" w:rsidRDefault="006516EB" w:rsidP="00296E45"/>
        </w:tc>
        <w:tc>
          <w:tcPr>
            <w:tcW w:w="2903" w:type="dxa"/>
          </w:tcPr>
          <w:p w14:paraId="2BA7AB6D" w14:textId="77777777" w:rsidR="006516EB" w:rsidRDefault="006516EB" w:rsidP="00296E45"/>
        </w:tc>
        <w:tc>
          <w:tcPr>
            <w:tcW w:w="1937" w:type="dxa"/>
          </w:tcPr>
          <w:p w14:paraId="5A683410" w14:textId="77777777" w:rsidR="006516EB" w:rsidRDefault="006516EB" w:rsidP="00296E45"/>
        </w:tc>
        <w:tc>
          <w:tcPr>
            <w:tcW w:w="1734" w:type="dxa"/>
          </w:tcPr>
          <w:p w14:paraId="6AA22962" w14:textId="77777777" w:rsidR="006516EB" w:rsidRDefault="006516EB" w:rsidP="00296E45"/>
        </w:tc>
      </w:tr>
      <w:tr w:rsidR="006516EB" w14:paraId="0FE37DEC" w14:textId="77777777" w:rsidTr="00296E45">
        <w:tc>
          <w:tcPr>
            <w:tcW w:w="2453" w:type="dxa"/>
          </w:tcPr>
          <w:p w14:paraId="14170AB3" w14:textId="77777777" w:rsidR="006516EB" w:rsidRDefault="006516EB" w:rsidP="00296E45"/>
        </w:tc>
        <w:tc>
          <w:tcPr>
            <w:tcW w:w="2903" w:type="dxa"/>
          </w:tcPr>
          <w:p w14:paraId="5302286D" w14:textId="77777777" w:rsidR="006516EB" w:rsidRDefault="006516EB" w:rsidP="00296E45"/>
        </w:tc>
        <w:tc>
          <w:tcPr>
            <w:tcW w:w="1937" w:type="dxa"/>
          </w:tcPr>
          <w:p w14:paraId="14D5CEAB" w14:textId="77777777" w:rsidR="006516EB" w:rsidRDefault="006516EB" w:rsidP="00296E45"/>
        </w:tc>
        <w:tc>
          <w:tcPr>
            <w:tcW w:w="1734" w:type="dxa"/>
          </w:tcPr>
          <w:p w14:paraId="69662D44" w14:textId="77777777" w:rsidR="006516EB" w:rsidRDefault="006516EB" w:rsidP="00296E45"/>
        </w:tc>
      </w:tr>
      <w:tr w:rsidR="006516EB" w14:paraId="100F2FC2" w14:textId="77777777" w:rsidTr="00296E45">
        <w:tc>
          <w:tcPr>
            <w:tcW w:w="2453" w:type="dxa"/>
          </w:tcPr>
          <w:p w14:paraId="25626FA6" w14:textId="77777777" w:rsidR="006516EB" w:rsidRDefault="006516EB" w:rsidP="00296E45"/>
        </w:tc>
        <w:tc>
          <w:tcPr>
            <w:tcW w:w="2903" w:type="dxa"/>
          </w:tcPr>
          <w:p w14:paraId="4C61ED86" w14:textId="77777777" w:rsidR="006516EB" w:rsidRDefault="006516EB" w:rsidP="00296E45"/>
        </w:tc>
        <w:tc>
          <w:tcPr>
            <w:tcW w:w="1937" w:type="dxa"/>
          </w:tcPr>
          <w:p w14:paraId="63E20CB0" w14:textId="77777777" w:rsidR="006516EB" w:rsidRDefault="006516EB" w:rsidP="00296E45"/>
        </w:tc>
        <w:tc>
          <w:tcPr>
            <w:tcW w:w="1734" w:type="dxa"/>
          </w:tcPr>
          <w:p w14:paraId="720DA210" w14:textId="77777777" w:rsidR="006516EB" w:rsidRDefault="006516EB" w:rsidP="00296E45"/>
        </w:tc>
      </w:tr>
      <w:tr w:rsidR="006516EB" w14:paraId="23C820C0" w14:textId="77777777" w:rsidTr="00296E45">
        <w:tc>
          <w:tcPr>
            <w:tcW w:w="2453" w:type="dxa"/>
          </w:tcPr>
          <w:p w14:paraId="31A7E757" w14:textId="77777777" w:rsidR="006516EB" w:rsidRDefault="006516EB" w:rsidP="00296E45"/>
        </w:tc>
        <w:tc>
          <w:tcPr>
            <w:tcW w:w="2903" w:type="dxa"/>
          </w:tcPr>
          <w:p w14:paraId="1162C17C" w14:textId="77777777" w:rsidR="006516EB" w:rsidRDefault="006516EB" w:rsidP="00296E45"/>
        </w:tc>
        <w:tc>
          <w:tcPr>
            <w:tcW w:w="1937" w:type="dxa"/>
          </w:tcPr>
          <w:p w14:paraId="14A57376" w14:textId="77777777" w:rsidR="006516EB" w:rsidRDefault="006516EB" w:rsidP="00296E45"/>
        </w:tc>
        <w:tc>
          <w:tcPr>
            <w:tcW w:w="1734" w:type="dxa"/>
          </w:tcPr>
          <w:p w14:paraId="2A4B3F4C" w14:textId="77777777" w:rsidR="006516EB" w:rsidRDefault="006516EB" w:rsidP="00296E45"/>
        </w:tc>
      </w:tr>
      <w:tr w:rsidR="006516EB" w14:paraId="58397F18" w14:textId="77777777" w:rsidTr="00296E45">
        <w:tc>
          <w:tcPr>
            <w:tcW w:w="2453" w:type="dxa"/>
          </w:tcPr>
          <w:p w14:paraId="4F9D2CEE" w14:textId="77777777" w:rsidR="006516EB" w:rsidRDefault="006516EB" w:rsidP="00296E45"/>
        </w:tc>
        <w:tc>
          <w:tcPr>
            <w:tcW w:w="2903" w:type="dxa"/>
          </w:tcPr>
          <w:p w14:paraId="5BD195BA" w14:textId="77777777" w:rsidR="006516EB" w:rsidRDefault="006516EB" w:rsidP="00296E45"/>
        </w:tc>
        <w:tc>
          <w:tcPr>
            <w:tcW w:w="1937" w:type="dxa"/>
          </w:tcPr>
          <w:p w14:paraId="1269F6A9" w14:textId="77777777" w:rsidR="006516EB" w:rsidRDefault="006516EB" w:rsidP="00296E45"/>
        </w:tc>
        <w:tc>
          <w:tcPr>
            <w:tcW w:w="1734" w:type="dxa"/>
          </w:tcPr>
          <w:p w14:paraId="06286F10" w14:textId="77777777" w:rsidR="006516EB" w:rsidRDefault="006516EB" w:rsidP="00296E45"/>
        </w:tc>
      </w:tr>
    </w:tbl>
    <w:p w14:paraId="30CDA418" w14:textId="77777777" w:rsidR="006516EB" w:rsidRPr="00296E45" w:rsidRDefault="006516EB" w:rsidP="006516EB">
      <w:r>
        <w:t>Note: P</w:t>
      </w:r>
      <w:r w:rsidRPr="00296E45">
        <w:t>roject teams may add more rows as required or use an attachment to display this information.</w:t>
      </w:r>
    </w:p>
    <w:p w14:paraId="5C1D0788" w14:textId="77777777" w:rsidR="006C52D6" w:rsidRPr="00F44703" w:rsidRDefault="006C52D6" w:rsidP="006C52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C52D6" w14:paraId="169B2708" w14:textId="77777777" w:rsidTr="004D2EE2">
        <w:tc>
          <w:tcPr>
            <w:tcW w:w="6912" w:type="dxa"/>
            <w:shd w:val="clear" w:color="auto" w:fill="FFE69D"/>
          </w:tcPr>
          <w:p w14:paraId="60B6CBF0" w14:textId="77777777" w:rsidR="006C52D6" w:rsidRPr="00F44703" w:rsidRDefault="006C52D6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FBAA6BA" w14:textId="77777777" w:rsidR="006C52D6" w:rsidRPr="00F44703" w:rsidRDefault="006C52D6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C52D6" w14:paraId="5C559E38" w14:textId="77777777" w:rsidTr="004D2EE2">
        <w:tc>
          <w:tcPr>
            <w:tcW w:w="6912" w:type="dxa"/>
          </w:tcPr>
          <w:p w14:paraId="5935223D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66F712C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C52D6" w14:paraId="40BDD2AE" w14:textId="77777777" w:rsidTr="004D2EE2">
        <w:tc>
          <w:tcPr>
            <w:tcW w:w="6912" w:type="dxa"/>
          </w:tcPr>
          <w:p w14:paraId="5BA3A023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4337BB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483D91" w14:textId="77777777" w:rsidR="006516EB" w:rsidRDefault="006C52D6" w:rsidP="006516E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2E32D8" w:rsidDel="006C52D6">
        <w:t xml:space="preserve"> </w:t>
      </w:r>
      <w:r w:rsidR="006516EB">
        <w:br w:type="page"/>
      </w:r>
    </w:p>
    <w:p w14:paraId="676ED424" w14:textId="77777777" w:rsidR="00C67226" w:rsidRDefault="00C67226" w:rsidP="00C67226">
      <w:pPr>
        <w:pStyle w:val="Heading2"/>
      </w:pPr>
      <w:r w:rsidRPr="001C55B2">
        <w:lastRenderedPageBreak/>
        <w:t>DISCUSSION</w:t>
      </w:r>
    </w:p>
    <w:p w14:paraId="21CD5B92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617F2">
        <w:rPr>
          <w:rFonts w:cstheme="minorHAnsi"/>
          <w:color w:val="auto"/>
        </w:rPr>
        <w:t xml:space="preserve">Certified Assessor(s). </w:t>
      </w:r>
    </w:p>
    <w:p w14:paraId="5E3EB87E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38AC6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3B34E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6945F4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7AD78C9" w14:textId="77777777" w:rsidR="00C67226" w:rsidRPr="001C55B2" w:rsidRDefault="00C67226" w:rsidP="00C67226">
      <w:pPr>
        <w:pStyle w:val="Heading2"/>
      </w:pPr>
      <w:r w:rsidRPr="001C55B2">
        <w:t>DECLARATION</w:t>
      </w:r>
    </w:p>
    <w:p w14:paraId="74FF7402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7126B63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68AE75C7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7E931B5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249B2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F6051E6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D32C9A2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06E26F6" w14:textId="77777777" w:rsidR="00644150" w:rsidRDefault="00C67226" w:rsidP="00FF7AA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FB150" w14:textId="77777777" w:rsidR="00560F1E" w:rsidRDefault="00560F1E" w:rsidP="004E34E1">
      <w:pPr>
        <w:spacing w:before="0" w:after="0" w:line="240" w:lineRule="auto"/>
      </w:pPr>
      <w:r>
        <w:separator/>
      </w:r>
    </w:p>
  </w:endnote>
  <w:endnote w:type="continuationSeparator" w:id="0">
    <w:p w14:paraId="027312FE" w14:textId="77777777" w:rsidR="00560F1E" w:rsidRDefault="00560F1E" w:rsidP="004E34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3A81" w14:textId="3F46A1CF" w:rsidR="004E34E1" w:rsidRDefault="00704CDD">
    <w:pPr>
      <w:pStyle w:val="Footer"/>
    </w:pPr>
    <w:ins w:id="2" w:author="Bhumika Mistry" w:date="2022-02-10T10:33:00Z">
      <w:r w:rsidRPr="0008778E">
        <w:rPr>
          <w:noProof/>
        </w:rPr>
        <w:drawing>
          <wp:anchor distT="0" distB="0" distL="114300" distR="114300" simplePos="0" relativeHeight="251659264" behindDoc="0" locked="0" layoutInCell="1" allowOverlap="1" wp14:anchorId="13BA56F2" wp14:editId="2BE1DCD8">
            <wp:simplePos x="0" y="0"/>
            <wp:positionH relativeFrom="margin">
              <wp:align>left</wp:align>
            </wp:positionH>
            <wp:positionV relativeFrom="paragraph">
              <wp:posOffset>-38100</wp:posOffset>
            </wp:positionV>
            <wp:extent cx="1487805" cy="270510"/>
            <wp:effectExtent l="0" t="0" r="0" b="0"/>
            <wp:wrapSquare wrapText="bothSides"/>
            <wp:docPr id="43" name="Picture 4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234C7" w14:textId="77777777" w:rsidR="00560F1E" w:rsidRDefault="00560F1E" w:rsidP="004E34E1">
      <w:pPr>
        <w:spacing w:before="0" w:after="0" w:line="240" w:lineRule="auto"/>
      </w:pPr>
      <w:r>
        <w:separator/>
      </w:r>
    </w:p>
  </w:footnote>
  <w:footnote w:type="continuationSeparator" w:id="0">
    <w:p w14:paraId="6D31A9DF" w14:textId="77777777" w:rsidR="00560F1E" w:rsidRDefault="00560F1E" w:rsidP="004E34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E8A4" w14:textId="1094E255" w:rsidR="00206571" w:rsidRDefault="00206571" w:rsidP="0020657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37F06">
      <w:rPr>
        <w:sz w:val="16"/>
        <w:szCs w:val="16"/>
        <w:lang w:val="en-US"/>
      </w:rPr>
      <w:t>Interiors</w:t>
    </w:r>
    <w:r w:rsidR="008B139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3E4F49">
      <w:rPr>
        <w:sz w:val="16"/>
        <w:szCs w:val="16"/>
        <w:lang w:val="en-US"/>
      </w:rPr>
      <w:t>.</w:t>
    </w:r>
    <w:r w:rsidR="00697702">
      <w:rPr>
        <w:sz w:val="16"/>
        <w:szCs w:val="16"/>
        <w:lang w:val="en-US"/>
      </w:rPr>
      <w:t>1</w:t>
    </w:r>
    <w:r w:rsidR="003E4F49">
      <w:rPr>
        <w:sz w:val="16"/>
        <w:szCs w:val="16"/>
        <w:lang w:val="en-US"/>
      </w:rPr>
      <w:tab/>
    </w:r>
    <w:r w:rsidR="003E4F49">
      <w:rPr>
        <w:sz w:val="16"/>
        <w:szCs w:val="16"/>
        <w:lang w:val="en-US"/>
      </w:rPr>
      <w:tab/>
    </w:r>
    <w:r w:rsidR="003E4F49">
      <w:rPr>
        <w:sz w:val="16"/>
        <w:szCs w:val="16"/>
        <w:lang w:val="en-US"/>
      </w:rPr>
      <w:tab/>
      <w:t xml:space="preserve">Submission Template </w:t>
    </w:r>
    <w:r w:rsidR="008B139E">
      <w:rPr>
        <w:sz w:val="16"/>
        <w:szCs w:val="16"/>
        <w:lang w:val="en-US"/>
      </w:rPr>
      <w:t xml:space="preserve">NZ </w:t>
    </w:r>
    <w:r w:rsidR="003E4F49">
      <w:rPr>
        <w:sz w:val="16"/>
        <w:szCs w:val="16"/>
        <w:lang w:val="en-US"/>
      </w:rPr>
      <w:t>v1.</w:t>
    </w:r>
    <w:r w:rsidR="00697702">
      <w:rPr>
        <w:sz w:val="16"/>
        <w:szCs w:val="16"/>
        <w:lang w:val="en-US"/>
      </w:rPr>
      <w:t>1</w:t>
    </w:r>
  </w:p>
  <w:p w14:paraId="103DC621" w14:textId="77777777" w:rsidR="004E34E1" w:rsidRDefault="004E3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509955">
    <w:abstractNumId w:val="10"/>
  </w:num>
  <w:num w:numId="2" w16cid:durableId="762917113">
    <w:abstractNumId w:val="11"/>
  </w:num>
  <w:num w:numId="3" w16cid:durableId="1227833942">
    <w:abstractNumId w:val="12"/>
  </w:num>
  <w:num w:numId="4" w16cid:durableId="968634493">
    <w:abstractNumId w:val="13"/>
  </w:num>
  <w:num w:numId="5" w16cid:durableId="721441441">
    <w:abstractNumId w:val="14"/>
  </w:num>
  <w:num w:numId="6" w16cid:durableId="1249846611">
    <w:abstractNumId w:val="16"/>
  </w:num>
  <w:num w:numId="7" w16cid:durableId="1450200017">
    <w:abstractNumId w:val="24"/>
  </w:num>
  <w:num w:numId="8" w16cid:durableId="268633561">
    <w:abstractNumId w:val="23"/>
  </w:num>
  <w:num w:numId="9" w16cid:durableId="1573269048">
    <w:abstractNumId w:val="33"/>
  </w:num>
  <w:num w:numId="10" w16cid:durableId="653485012">
    <w:abstractNumId w:val="30"/>
  </w:num>
  <w:num w:numId="11" w16cid:durableId="653610098">
    <w:abstractNumId w:val="28"/>
  </w:num>
  <w:num w:numId="12" w16cid:durableId="58984031">
    <w:abstractNumId w:val="20"/>
  </w:num>
  <w:num w:numId="13" w16cid:durableId="140314814">
    <w:abstractNumId w:val="18"/>
  </w:num>
  <w:num w:numId="14" w16cid:durableId="223299260">
    <w:abstractNumId w:val="19"/>
  </w:num>
  <w:num w:numId="15" w16cid:durableId="93533057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31467433">
    <w:abstractNumId w:val="9"/>
  </w:num>
  <w:num w:numId="17" w16cid:durableId="1248346931">
    <w:abstractNumId w:val="7"/>
  </w:num>
  <w:num w:numId="18" w16cid:durableId="1756321023">
    <w:abstractNumId w:val="6"/>
  </w:num>
  <w:num w:numId="19" w16cid:durableId="526798134">
    <w:abstractNumId w:val="5"/>
  </w:num>
  <w:num w:numId="20" w16cid:durableId="2113696560">
    <w:abstractNumId w:val="4"/>
  </w:num>
  <w:num w:numId="21" w16cid:durableId="190538793">
    <w:abstractNumId w:val="8"/>
  </w:num>
  <w:num w:numId="22" w16cid:durableId="872107759">
    <w:abstractNumId w:val="3"/>
  </w:num>
  <w:num w:numId="23" w16cid:durableId="2144999737">
    <w:abstractNumId w:val="2"/>
  </w:num>
  <w:num w:numId="24" w16cid:durableId="33046954">
    <w:abstractNumId w:val="1"/>
  </w:num>
  <w:num w:numId="25" w16cid:durableId="1553226731">
    <w:abstractNumId w:val="0"/>
  </w:num>
  <w:num w:numId="26" w16cid:durableId="2142067852">
    <w:abstractNumId w:val="35"/>
  </w:num>
  <w:num w:numId="27" w16cid:durableId="829979649">
    <w:abstractNumId w:val="26"/>
  </w:num>
  <w:num w:numId="28" w16cid:durableId="1276986702">
    <w:abstractNumId w:val="21"/>
  </w:num>
  <w:num w:numId="29" w16cid:durableId="1841508944">
    <w:abstractNumId w:val="29"/>
  </w:num>
  <w:num w:numId="30" w16cid:durableId="1907379514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77806504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0841151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52466074">
    <w:abstractNumId w:val="34"/>
  </w:num>
  <w:num w:numId="34" w16cid:durableId="457795419">
    <w:abstractNumId w:val="36"/>
  </w:num>
  <w:num w:numId="35" w16cid:durableId="1232502714">
    <w:abstractNumId w:val="31"/>
  </w:num>
  <w:num w:numId="36" w16cid:durableId="837765776">
    <w:abstractNumId w:val="17"/>
  </w:num>
  <w:num w:numId="37" w16cid:durableId="1408069821">
    <w:abstractNumId w:val="27"/>
  </w:num>
  <w:num w:numId="38" w16cid:durableId="530803884">
    <w:abstractNumId w:val="22"/>
  </w:num>
  <w:num w:numId="39" w16cid:durableId="1521890706">
    <w:abstractNumId w:val="32"/>
  </w:num>
  <w:num w:numId="40" w16cid:durableId="149254600">
    <w:abstractNumId w:val="32"/>
    <w:lvlOverride w:ilvl="0">
      <w:startOverride w:val="1"/>
    </w:lvlOverride>
  </w:num>
  <w:num w:numId="41" w16cid:durableId="939218825">
    <w:abstractNumId w:val="32"/>
    <w:lvlOverride w:ilvl="0">
      <w:startOverride w:val="1"/>
    </w:lvlOverride>
  </w:num>
  <w:num w:numId="42" w16cid:durableId="584649527">
    <w:abstractNumId w:val="25"/>
  </w:num>
  <w:num w:numId="43" w16cid:durableId="141154463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9bg6NA27aI72Rk6Kigofvp/cN6/uCWRoSSq8hGOMA/hkVNa42k9xU7GuAAhrWxRfcg0GaH7bCe6VRSL7uh9vcQ==" w:salt="fU3uEdEagvO9D4MyrhRhZ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63D21"/>
    <w:rsid w:val="00073B4D"/>
    <w:rsid w:val="000838C5"/>
    <w:rsid w:val="000A3DAA"/>
    <w:rsid w:val="00101651"/>
    <w:rsid w:val="0012299E"/>
    <w:rsid w:val="00145EF1"/>
    <w:rsid w:val="00155FD6"/>
    <w:rsid w:val="00166528"/>
    <w:rsid w:val="00177B70"/>
    <w:rsid w:val="001A76C9"/>
    <w:rsid w:val="001C087A"/>
    <w:rsid w:val="001C55B2"/>
    <w:rsid w:val="001D0C37"/>
    <w:rsid w:val="001D27A3"/>
    <w:rsid w:val="001D5F16"/>
    <w:rsid w:val="001D7B46"/>
    <w:rsid w:val="00206571"/>
    <w:rsid w:val="00235DA3"/>
    <w:rsid w:val="00240D92"/>
    <w:rsid w:val="00253282"/>
    <w:rsid w:val="0026389D"/>
    <w:rsid w:val="00267FD8"/>
    <w:rsid w:val="00291D61"/>
    <w:rsid w:val="002A4A54"/>
    <w:rsid w:val="002C4222"/>
    <w:rsid w:val="00313F06"/>
    <w:rsid w:val="00343B85"/>
    <w:rsid w:val="00370BAD"/>
    <w:rsid w:val="00372131"/>
    <w:rsid w:val="00385775"/>
    <w:rsid w:val="00386BF8"/>
    <w:rsid w:val="00396CF0"/>
    <w:rsid w:val="003B4D19"/>
    <w:rsid w:val="003E4F49"/>
    <w:rsid w:val="00415DAA"/>
    <w:rsid w:val="00421258"/>
    <w:rsid w:val="00441FDE"/>
    <w:rsid w:val="00461F2D"/>
    <w:rsid w:val="004770A9"/>
    <w:rsid w:val="004C50E3"/>
    <w:rsid w:val="004E34E1"/>
    <w:rsid w:val="004F2472"/>
    <w:rsid w:val="004F38AD"/>
    <w:rsid w:val="005205F4"/>
    <w:rsid w:val="00533440"/>
    <w:rsid w:val="00543FCE"/>
    <w:rsid w:val="00560F1E"/>
    <w:rsid w:val="00562544"/>
    <w:rsid w:val="00577D2A"/>
    <w:rsid w:val="005959BE"/>
    <w:rsid w:val="005B5A2C"/>
    <w:rsid w:val="005C2F1A"/>
    <w:rsid w:val="005C34D2"/>
    <w:rsid w:val="005C692B"/>
    <w:rsid w:val="005E267B"/>
    <w:rsid w:val="00644150"/>
    <w:rsid w:val="006516EB"/>
    <w:rsid w:val="00654D0D"/>
    <w:rsid w:val="0066764B"/>
    <w:rsid w:val="00672834"/>
    <w:rsid w:val="00696088"/>
    <w:rsid w:val="00697702"/>
    <w:rsid w:val="006B3D65"/>
    <w:rsid w:val="006B6118"/>
    <w:rsid w:val="006C09EF"/>
    <w:rsid w:val="006C52D6"/>
    <w:rsid w:val="006D3C47"/>
    <w:rsid w:val="00704CDD"/>
    <w:rsid w:val="0075170B"/>
    <w:rsid w:val="007537EB"/>
    <w:rsid w:val="007771E3"/>
    <w:rsid w:val="007772D5"/>
    <w:rsid w:val="007E6C71"/>
    <w:rsid w:val="00830329"/>
    <w:rsid w:val="00832A1C"/>
    <w:rsid w:val="0083396A"/>
    <w:rsid w:val="00833D8E"/>
    <w:rsid w:val="00841903"/>
    <w:rsid w:val="0086343F"/>
    <w:rsid w:val="00886107"/>
    <w:rsid w:val="00892925"/>
    <w:rsid w:val="0089672F"/>
    <w:rsid w:val="008B139E"/>
    <w:rsid w:val="008B7375"/>
    <w:rsid w:val="008D2570"/>
    <w:rsid w:val="008E2EB8"/>
    <w:rsid w:val="008F536C"/>
    <w:rsid w:val="0090488E"/>
    <w:rsid w:val="009173CC"/>
    <w:rsid w:val="00941D1F"/>
    <w:rsid w:val="00950859"/>
    <w:rsid w:val="00955DBE"/>
    <w:rsid w:val="00971898"/>
    <w:rsid w:val="009804D5"/>
    <w:rsid w:val="009A13BF"/>
    <w:rsid w:val="009E45D5"/>
    <w:rsid w:val="00A14DE0"/>
    <w:rsid w:val="00A207CE"/>
    <w:rsid w:val="00A22B92"/>
    <w:rsid w:val="00A45B94"/>
    <w:rsid w:val="00A50385"/>
    <w:rsid w:val="00A617F2"/>
    <w:rsid w:val="00A77B3E"/>
    <w:rsid w:val="00A8278F"/>
    <w:rsid w:val="00AA2E9F"/>
    <w:rsid w:val="00AD7849"/>
    <w:rsid w:val="00AF437B"/>
    <w:rsid w:val="00B04026"/>
    <w:rsid w:val="00B048DE"/>
    <w:rsid w:val="00B16241"/>
    <w:rsid w:val="00B43004"/>
    <w:rsid w:val="00BC1D56"/>
    <w:rsid w:val="00C172F4"/>
    <w:rsid w:val="00C621B9"/>
    <w:rsid w:val="00C67226"/>
    <w:rsid w:val="00CA175C"/>
    <w:rsid w:val="00CC3B44"/>
    <w:rsid w:val="00D144BE"/>
    <w:rsid w:val="00D15333"/>
    <w:rsid w:val="00D20DA9"/>
    <w:rsid w:val="00D34A57"/>
    <w:rsid w:val="00D45976"/>
    <w:rsid w:val="00D55E65"/>
    <w:rsid w:val="00D561EB"/>
    <w:rsid w:val="00D70E27"/>
    <w:rsid w:val="00D80EAC"/>
    <w:rsid w:val="00DA27D3"/>
    <w:rsid w:val="00DF0E45"/>
    <w:rsid w:val="00E07066"/>
    <w:rsid w:val="00E15F6B"/>
    <w:rsid w:val="00E37F06"/>
    <w:rsid w:val="00E40C9A"/>
    <w:rsid w:val="00E45DAF"/>
    <w:rsid w:val="00E52F47"/>
    <w:rsid w:val="00E63EF6"/>
    <w:rsid w:val="00EC4E1C"/>
    <w:rsid w:val="00EE0752"/>
    <w:rsid w:val="00F23F94"/>
    <w:rsid w:val="00F43E46"/>
    <w:rsid w:val="00F93D08"/>
    <w:rsid w:val="00FB2507"/>
    <w:rsid w:val="00FC67A4"/>
    <w:rsid w:val="00FD11B3"/>
    <w:rsid w:val="00FF4A3B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0B51A1"/>
  <w15:docId w15:val="{E495A9CD-D046-4AD1-9471-D5E63B95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86107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886107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886107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86107"/>
    <w:pPr>
      <w:keepNext/>
      <w:numPr>
        <w:numId w:val="39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88610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886107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886107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886107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86107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886107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886107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88610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886107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88610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86107"/>
    <w:pPr>
      <w:numPr>
        <w:numId w:val="43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886107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886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886107"/>
    <w:rPr>
      <w:i/>
    </w:rPr>
  </w:style>
  <w:style w:type="paragraph" w:styleId="List">
    <w:name w:val="List"/>
    <w:basedOn w:val="Normal"/>
    <w:rsid w:val="00886107"/>
    <w:pPr>
      <w:numPr>
        <w:numId w:val="26"/>
      </w:numPr>
    </w:pPr>
  </w:style>
  <w:style w:type="character" w:customStyle="1" w:styleId="StyleBold">
    <w:name w:val="Style Bold"/>
    <w:basedOn w:val="DefaultParagraphFont"/>
    <w:rsid w:val="00886107"/>
    <w:rPr>
      <w:b/>
      <w:bCs/>
    </w:rPr>
  </w:style>
  <w:style w:type="table" w:styleId="Table3Deffects1">
    <w:name w:val="Table 3D effects 1"/>
    <w:basedOn w:val="TableNormal"/>
    <w:locked/>
    <w:rsid w:val="00886107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886107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88610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8610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88610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88610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secondlevelcriteria">
    <w:name w:val="second level criteria"/>
    <w:basedOn w:val="Normal"/>
    <w:qFormat/>
    <w:rsid w:val="00A8278F"/>
    <w:pPr>
      <w:keepNext/>
      <w:tabs>
        <w:tab w:val="left" w:pos="142"/>
      </w:tabs>
      <w:spacing w:before="240" w:after="200" w:line="240" w:lineRule="auto"/>
      <w:ind w:left="720" w:hanging="720"/>
      <w:outlineLvl w:val="2"/>
    </w:pPr>
    <w:rPr>
      <w:rFonts w:cstheme="minorBidi"/>
      <w:caps/>
      <w:noProof/>
      <w:snapToGrid w:val="0"/>
      <w:color w:val="FFC000"/>
      <w:sz w:val="24"/>
      <w:szCs w:val="24"/>
    </w:rPr>
  </w:style>
  <w:style w:type="paragraph" w:styleId="Revision">
    <w:name w:val="Revision"/>
    <w:hidden/>
    <w:uiPriority w:val="99"/>
    <w:semiHidden/>
    <w:rsid w:val="0069770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D57E58-BF12-44D9-92C2-18DE39E35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F250A-9693-4173-852B-947EE267BE54}"/>
</file>

<file path=customXml/itemProps3.xml><?xml version="1.0" encoding="utf-8"?>
<ds:datastoreItem xmlns:ds="http://schemas.openxmlformats.org/officeDocument/2006/customXml" ds:itemID="{B7498BDE-ABEB-409C-ABD1-1D72F749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2ED92F-E10B-4828-A698-992E88482898}">
  <ds:schemaRefs>
    <ds:schemaRef ds:uri="a5091d4f-8901-46df-85f4-029614b39d2e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52985c86-f8c2-4ffb-9ed4-056f10e7bf9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13</TotalTime>
  <Pages>7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13</cp:revision>
  <cp:lastPrinted>1900-12-31T14:00:00Z</cp:lastPrinted>
  <dcterms:created xsi:type="dcterms:W3CDTF">2017-06-28T04:45:00Z</dcterms:created>
  <dcterms:modified xsi:type="dcterms:W3CDTF">2022-10-10T21:39:00Z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